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03D" w:rsidRPr="00C2703D" w:rsidRDefault="00C2703D" w:rsidP="00B810A6">
      <w:pPr>
        <w:jc w:val="center"/>
        <w:rPr>
          <w:rFonts w:ascii="Arial" w:hAnsi="Arial" w:cs="Arial"/>
          <w:sz w:val="52"/>
          <w:szCs w:val="52"/>
        </w:rPr>
      </w:pPr>
      <w:r w:rsidRPr="00C2703D">
        <w:rPr>
          <w:rFonts w:ascii="Arial" w:hAnsi="Arial" w:cs="Arial"/>
          <w:sz w:val="52"/>
          <w:szCs w:val="52"/>
        </w:rPr>
        <w:t>UNIVERSIDAD GUADALAJARA LAMAR</w:t>
      </w:r>
    </w:p>
    <w:p w:rsidR="00C2703D" w:rsidRPr="00C2703D" w:rsidRDefault="00C2703D" w:rsidP="00C2703D">
      <w:pPr>
        <w:jc w:val="center"/>
        <w:rPr>
          <w:rFonts w:ascii="Arial" w:hAnsi="Arial" w:cs="Arial"/>
          <w:sz w:val="52"/>
          <w:szCs w:val="52"/>
        </w:rPr>
      </w:pPr>
    </w:p>
    <w:p w:rsidR="00C2703D" w:rsidRPr="00C2703D" w:rsidRDefault="00C2703D" w:rsidP="00C2703D">
      <w:pPr>
        <w:jc w:val="center"/>
        <w:rPr>
          <w:rFonts w:ascii="Arial" w:hAnsi="Arial" w:cs="Arial"/>
          <w:sz w:val="52"/>
          <w:szCs w:val="52"/>
        </w:rPr>
      </w:pPr>
      <w:r w:rsidRPr="00C2703D">
        <w:rPr>
          <w:rFonts w:ascii="Arial" w:hAnsi="Arial" w:cs="Arial"/>
          <w:sz w:val="52"/>
          <w:szCs w:val="52"/>
        </w:rPr>
        <w:t>EDGAR HERRERA VILLEGAS</w:t>
      </w:r>
    </w:p>
    <w:p w:rsidR="00C2703D" w:rsidRPr="00C2703D" w:rsidRDefault="00C2703D" w:rsidP="00C2703D">
      <w:pPr>
        <w:jc w:val="center"/>
        <w:rPr>
          <w:rFonts w:ascii="Arial" w:hAnsi="Arial" w:cs="Arial"/>
          <w:sz w:val="52"/>
          <w:szCs w:val="52"/>
        </w:rPr>
      </w:pPr>
    </w:p>
    <w:p w:rsidR="00C2703D" w:rsidRPr="00C2703D" w:rsidRDefault="00C2703D" w:rsidP="00C2703D">
      <w:pPr>
        <w:jc w:val="center"/>
        <w:rPr>
          <w:rFonts w:ascii="Arial" w:hAnsi="Arial" w:cs="Arial"/>
          <w:sz w:val="52"/>
          <w:szCs w:val="52"/>
        </w:rPr>
      </w:pPr>
      <w:r w:rsidRPr="00C2703D">
        <w:rPr>
          <w:rFonts w:ascii="Arial" w:hAnsi="Arial" w:cs="Arial"/>
          <w:sz w:val="52"/>
          <w:szCs w:val="52"/>
        </w:rPr>
        <w:t>GRUPO: 5to A PSICOLOGIA</w:t>
      </w:r>
    </w:p>
    <w:p w:rsidR="00C2703D" w:rsidRPr="00C2703D" w:rsidRDefault="00C2703D" w:rsidP="00C2703D">
      <w:pPr>
        <w:jc w:val="center"/>
        <w:rPr>
          <w:rFonts w:ascii="Arial" w:hAnsi="Arial" w:cs="Arial"/>
          <w:sz w:val="52"/>
          <w:szCs w:val="52"/>
        </w:rPr>
      </w:pPr>
    </w:p>
    <w:p w:rsidR="00C2703D" w:rsidRPr="00C2703D" w:rsidRDefault="00C2703D" w:rsidP="00C2703D">
      <w:pPr>
        <w:jc w:val="center"/>
        <w:rPr>
          <w:rFonts w:ascii="Arial" w:hAnsi="Arial" w:cs="Arial"/>
          <w:sz w:val="52"/>
          <w:szCs w:val="52"/>
        </w:rPr>
      </w:pPr>
      <w:r w:rsidRPr="00C2703D">
        <w:rPr>
          <w:rFonts w:ascii="Arial" w:hAnsi="Arial" w:cs="Arial"/>
          <w:sz w:val="52"/>
          <w:szCs w:val="52"/>
        </w:rPr>
        <w:t>INTRODUCCION A LA PSICOLOGIA EDUCATIVA</w:t>
      </w:r>
    </w:p>
    <w:p w:rsidR="00C2703D" w:rsidRPr="00C2703D" w:rsidRDefault="00C2703D" w:rsidP="00C2703D">
      <w:pPr>
        <w:jc w:val="center"/>
        <w:rPr>
          <w:rFonts w:ascii="Arial" w:hAnsi="Arial" w:cs="Arial"/>
          <w:sz w:val="52"/>
          <w:szCs w:val="52"/>
        </w:rPr>
      </w:pPr>
    </w:p>
    <w:p w:rsidR="00C2703D" w:rsidRPr="00C2703D" w:rsidRDefault="00C2703D" w:rsidP="00C2703D">
      <w:pPr>
        <w:jc w:val="center"/>
        <w:rPr>
          <w:rFonts w:ascii="Arial" w:hAnsi="Arial" w:cs="Arial"/>
          <w:sz w:val="52"/>
          <w:szCs w:val="52"/>
        </w:rPr>
      </w:pPr>
      <w:r w:rsidRPr="00C2703D">
        <w:rPr>
          <w:rFonts w:ascii="Arial" w:hAnsi="Arial" w:cs="Arial"/>
          <w:sz w:val="52"/>
          <w:szCs w:val="52"/>
        </w:rPr>
        <w:t>PROYECTO: TECNOLOGIAS EN LA EDUCACION PREESCOLAR</w:t>
      </w:r>
    </w:p>
    <w:p w:rsidR="00C2703D" w:rsidRPr="00C2703D" w:rsidRDefault="00C2703D" w:rsidP="00C2703D">
      <w:pPr>
        <w:jc w:val="center"/>
        <w:rPr>
          <w:rFonts w:ascii="Arial" w:hAnsi="Arial" w:cs="Arial"/>
          <w:sz w:val="52"/>
          <w:szCs w:val="52"/>
        </w:rPr>
      </w:pPr>
    </w:p>
    <w:p w:rsidR="00C2703D" w:rsidRPr="00C2703D" w:rsidRDefault="00C2703D" w:rsidP="00C2703D">
      <w:pPr>
        <w:jc w:val="center"/>
        <w:rPr>
          <w:rFonts w:ascii="Arial" w:hAnsi="Arial" w:cs="Arial"/>
          <w:sz w:val="52"/>
          <w:szCs w:val="52"/>
        </w:rPr>
      </w:pPr>
      <w:r w:rsidRPr="00C2703D">
        <w:rPr>
          <w:rFonts w:ascii="Arial" w:hAnsi="Arial" w:cs="Arial"/>
          <w:sz w:val="52"/>
          <w:szCs w:val="52"/>
        </w:rPr>
        <w:t>12 DE OCTUBRE DE 2011</w:t>
      </w:r>
    </w:p>
    <w:p w:rsidR="00C2703D" w:rsidRPr="00C2703D" w:rsidRDefault="00C2703D" w:rsidP="00C2703D">
      <w:pPr>
        <w:ind w:firstLine="708"/>
        <w:jc w:val="center"/>
        <w:rPr>
          <w:rFonts w:ascii="Arial" w:hAnsi="Arial" w:cs="Arial"/>
          <w:sz w:val="52"/>
          <w:szCs w:val="52"/>
        </w:rPr>
      </w:pPr>
    </w:p>
    <w:p w:rsidR="00C2703D" w:rsidRPr="00C2703D" w:rsidRDefault="00C2703D" w:rsidP="006913F3">
      <w:pPr>
        <w:ind w:firstLine="708"/>
        <w:jc w:val="both"/>
        <w:rPr>
          <w:rFonts w:ascii="Arial" w:hAnsi="Arial" w:cs="Arial"/>
        </w:rPr>
      </w:pPr>
    </w:p>
    <w:p w:rsidR="00C2703D" w:rsidRPr="00C2703D" w:rsidRDefault="00C2703D" w:rsidP="006913F3">
      <w:pPr>
        <w:ind w:firstLine="708"/>
        <w:jc w:val="both"/>
        <w:rPr>
          <w:rFonts w:ascii="Arial" w:hAnsi="Arial" w:cs="Arial"/>
        </w:rPr>
      </w:pPr>
    </w:p>
    <w:p w:rsidR="00B810A6" w:rsidRDefault="00B810A6" w:rsidP="00B810A6">
      <w:pPr>
        <w:jc w:val="both"/>
        <w:rPr>
          <w:rFonts w:ascii="Arial" w:hAnsi="Arial" w:cs="Arial"/>
        </w:rPr>
      </w:pPr>
    </w:p>
    <w:p w:rsidR="00190517" w:rsidRDefault="00B810A6" w:rsidP="00B810A6">
      <w:pPr>
        <w:jc w:val="center"/>
        <w:rPr>
          <w:rFonts w:ascii="Arial" w:hAnsi="Arial" w:cs="Arial"/>
          <w:b/>
          <w:sz w:val="32"/>
          <w:szCs w:val="32"/>
        </w:rPr>
      </w:pPr>
      <w:r w:rsidRPr="00B810A6">
        <w:rPr>
          <w:rFonts w:ascii="Arial" w:hAnsi="Arial" w:cs="Arial"/>
          <w:b/>
          <w:sz w:val="32"/>
          <w:szCs w:val="32"/>
        </w:rPr>
        <w:lastRenderedPageBreak/>
        <w:t>Tecnologías</w:t>
      </w:r>
      <w:r w:rsidR="00BC6008" w:rsidRPr="00B810A6">
        <w:rPr>
          <w:rFonts w:ascii="Arial" w:hAnsi="Arial" w:cs="Arial"/>
          <w:b/>
          <w:sz w:val="32"/>
          <w:szCs w:val="32"/>
        </w:rPr>
        <w:t xml:space="preserve"> en</w:t>
      </w:r>
      <w:r w:rsidRPr="00B810A6">
        <w:rPr>
          <w:rFonts w:ascii="Arial" w:hAnsi="Arial" w:cs="Arial"/>
          <w:b/>
          <w:sz w:val="32"/>
          <w:szCs w:val="32"/>
        </w:rPr>
        <w:t xml:space="preserve"> la</w:t>
      </w:r>
      <w:r w:rsidR="00BC6008" w:rsidRPr="00B810A6">
        <w:rPr>
          <w:rFonts w:ascii="Arial" w:hAnsi="Arial" w:cs="Arial"/>
          <w:b/>
          <w:sz w:val="32"/>
          <w:szCs w:val="32"/>
        </w:rPr>
        <w:t xml:space="preserve"> </w:t>
      </w:r>
      <w:r w:rsidRPr="00B810A6">
        <w:rPr>
          <w:rFonts w:ascii="Arial" w:hAnsi="Arial" w:cs="Arial"/>
          <w:b/>
          <w:sz w:val="32"/>
          <w:szCs w:val="32"/>
        </w:rPr>
        <w:t>educación</w:t>
      </w:r>
      <w:r w:rsidR="00BC6008" w:rsidRPr="00B810A6">
        <w:rPr>
          <w:rFonts w:ascii="Arial" w:hAnsi="Arial" w:cs="Arial"/>
          <w:b/>
          <w:sz w:val="32"/>
          <w:szCs w:val="32"/>
        </w:rPr>
        <w:t xml:space="preserve"> preescolar</w:t>
      </w:r>
    </w:p>
    <w:p w:rsidR="00B810A6" w:rsidRDefault="00090B40" w:rsidP="00B810A6">
      <w:pPr>
        <w:jc w:val="center"/>
        <w:rPr>
          <w:ins w:id="0" w:author="Ana Maritza Vega Jauregui" w:date="2011-10-24T19:46:00Z"/>
          <w:rFonts w:ascii="Arial" w:hAnsi="Arial" w:cs="Arial"/>
          <w:b/>
          <w:sz w:val="32"/>
          <w:szCs w:val="32"/>
        </w:rPr>
      </w:pPr>
      <w:ins w:id="1" w:author="Ana Maritza Vega Jauregui" w:date="2011-10-24T19:46:00Z">
        <w:r>
          <w:rPr>
            <w:rFonts w:ascii="Arial" w:hAnsi="Arial" w:cs="Arial"/>
            <w:b/>
            <w:sz w:val="32"/>
            <w:szCs w:val="32"/>
          </w:rPr>
          <w:t>Edgar</w:t>
        </w:r>
      </w:ins>
    </w:p>
    <w:p w:rsidR="00090B40" w:rsidRDefault="00090B40" w:rsidP="00B810A6">
      <w:pPr>
        <w:jc w:val="center"/>
        <w:rPr>
          <w:ins w:id="2" w:author="Ana Maritza Vega Jauregui" w:date="2011-10-24T19:47:00Z"/>
          <w:rFonts w:ascii="Arial" w:hAnsi="Arial" w:cs="Arial"/>
          <w:b/>
          <w:sz w:val="32"/>
          <w:szCs w:val="32"/>
        </w:rPr>
      </w:pPr>
      <w:ins w:id="3" w:author="Ana Maritza Vega Jauregui" w:date="2011-10-24T19:46:00Z">
        <w:r>
          <w:rPr>
            <w:rFonts w:ascii="Arial" w:hAnsi="Arial" w:cs="Arial"/>
            <w:b/>
            <w:sz w:val="32"/>
            <w:szCs w:val="32"/>
          </w:rPr>
          <w:t xml:space="preserve">Tengo algunas dudas1.- porque lo decidiste hacer en </w:t>
        </w:r>
        <w:proofErr w:type="spellStart"/>
        <w:r>
          <w:rPr>
            <w:rFonts w:ascii="Arial" w:hAnsi="Arial" w:cs="Arial"/>
            <w:b/>
            <w:sz w:val="32"/>
            <w:szCs w:val="32"/>
          </w:rPr>
          <w:t>prescolar</w:t>
        </w:r>
        <w:proofErr w:type="spellEnd"/>
        <w:r>
          <w:rPr>
            <w:rFonts w:ascii="Arial" w:hAnsi="Arial" w:cs="Arial"/>
            <w:b/>
            <w:sz w:val="32"/>
            <w:szCs w:val="32"/>
          </w:rPr>
          <w:t xml:space="preserve">. </w:t>
        </w:r>
      </w:ins>
      <w:ins w:id="4" w:author="Ana Maritza Vega Jauregui" w:date="2011-10-24T19:47:00Z">
        <w:r>
          <w:rPr>
            <w:rFonts w:ascii="Arial" w:hAnsi="Arial" w:cs="Arial"/>
            <w:b/>
            <w:sz w:val="32"/>
            <w:szCs w:val="32"/>
          </w:rPr>
          <w:t>2.</w:t>
        </w:r>
        <w:proofErr w:type="gramStart"/>
        <w:r>
          <w:rPr>
            <w:rFonts w:ascii="Arial" w:hAnsi="Arial" w:cs="Arial"/>
            <w:b/>
            <w:sz w:val="32"/>
            <w:szCs w:val="32"/>
          </w:rPr>
          <w:t>-¿</w:t>
        </w:r>
        <w:proofErr w:type="gramEnd"/>
        <w:r>
          <w:rPr>
            <w:rFonts w:ascii="Arial" w:hAnsi="Arial" w:cs="Arial"/>
            <w:b/>
            <w:sz w:val="32"/>
            <w:szCs w:val="32"/>
          </w:rPr>
          <w:t>conoces el modelo educativo de este nivel educativo?</w:t>
        </w:r>
      </w:ins>
    </w:p>
    <w:p w:rsidR="00090B40" w:rsidRPr="00B810A6" w:rsidRDefault="00090B40" w:rsidP="00B810A6">
      <w:pPr>
        <w:jc w:val="center"/>
        <w:rPr>
          <w:rFonts w:ascii="Arial" w:hAnsi="Arial" w:cs="Arial"/>
          <w:b/>
          <w:sz w:val="32"/>
          <w:szCs w:val="32"/>
        </w:rPr>
      </w:pPr>
      <w:ins w:id="5" w:author="Ana Maritza Vega Jauregui" w:date="2011-10-24T19:47:00Z">
        <w:r>
          <w:rPr>
            <w:rFonts w:ascii="Arial" w:hAnsi="Arial" w:cs="Arial"/>
            <w:b/>
            <w:sz w:val="32"/>
            <w:szCs w:val="32"/>
          </w:rPr>
          <w:t xml:space="preserve">Por otro lado te comento que tu trabajo me agrada que lo enfocaras como una propuesta, solo que no </w:t>
        </w:r>
      </w:ins>
      <w:ins w:id="6" w:author="Ana Maritza Vega Jauregui" w:date="2011-10-24T19:48:00Z">
        <w:r>
          <w:rPr>
            <w:rFonts w:ascii="Arial" w:hAnsi="Arial" w:cs="Arial"/>
            <w:b/>
            <w:sz w:val="32"/>
            <w:szCs w:val="32"/>
          </w:rPr>
          <w:t xml:space="preserve">integraste </w:t>
        </w:r>
      </w:ins>
      <w:ins w:id="7" w:author="Ana Maritza Vega Jauregui" w:date="2011-10-24T19:47:00Z">
        <w:r>
          <w:rPr>
            <w:rFonts w:ascii="Arial" w:hAnsi="Arial" w:cs="Arial"/>
            <w:b/>
            <w:sz w:val="32"/>
            <w:szCs w:val="32"/>
          </w:rPr>
          <w:t xml:space="preserve">los contenidos </w:t>
        </w:r>
      </w:ins>
      <w:ins w:id="8" w:author="Ana Maritza Vega Jauregui" w:date="2011-10-24T19:48:00Z">
        <w:r>
          <w:rPr>
            <w:rFonts w:ascii="Arial" w:hAnsi="Arial" w:cs="Arial"/>
            <w:b/>
            <w:sz w:val="32"/>
            <w:szCs w:val="32"/>
          </w:rPr>
          <w:t xml:space="preserve">de la materia en general ni los de tu tema (educación informal). </w:t>
        </w:r>
      </w:ins>
      <w:bookmarkStart w:id="9" w:name="_GoBack"/>
      <w:bookmarkEnd w:id="9"/>
    </w:p>
    <w:p w:rsidR="00B810A6" w:rsidRDefault="00B810A6" w:rsidP="00B810A6">
      <w:pPr>
        <w:jc w:val="both"/>
        <w:rPr>
          <w:ins w:id="10" w:author="Ana Maritza Vega Jauregui" w:date="2011-10-24T19:46:00Z"/>
          <w:rFonts w:ascii="Arial" w:hAnsi="Arial" w:cs="Arial"/>
          <w:b/>
          <w:sz w:val="24"/>
          <w:szCs w:val="24"/>
        </w:rPr>
      </w:pPr>
      <w:r w:rsidRPr="00D508CA">
        <w:rPr>
          <w:rFonts w:ascii="Arial" w:hAnsi="Arial" w:cs="Arial"/>
          <w:b/>
          <w:sz w:val="24"/>
          <w:szCs w:val="24"/>
        </w:rPr>
        <w:t>Introducción</w:t>
      </w:r>
    </w:p>
    <w:p w:rsidR="00090B40" w:rsidRPr="00D508CA" w:rsidRDefault="00090B40" w:rsidP="00B810A6">
      <w:pPr>
        <w:jc w:val="both"/>
        <w:rPr>
          <w:rFonts w:ascii="Arial" w:hAnsi="Arial" w:cs="Arial"/>
          <w:b/>
          <w:sz w:val="24"/>
          <w:szCs w:val="24"/>
        </w:rPr>
      </w:pPr>
    </w:p>
    <w:p w:rsidR="00BC6008" w:rsidRPr="00D508CA" w:rsidRDefault="00BC6008" w:rsidP="00B810A6">
      <w:pPr>
        <w:jc w:val="both"/>
        <w:rPr>
          <w:rFonts w:ascii="Arial" w:hAnsi="Arial" w:cs="Arial"/>
          <w:sz w:val="24"/>
          <w:szCs w:val="24"/>
        </w:rPr>
      </w:pPr>
      <w:r w:rsidRPr="00D508CA">
        <w:rPr>
          <w:rFonts w:ascii="Arial" w:hAnsi="Arial" w:cs="Arial"/>
          <w:sz w:val="24"/>
          <w:szCs w:val="24"/>
        </w:rPr>
        <w:t xml:space="preserve">Conforme han pasado los años en la historia de la educación </w:t>
      </w:r>
      <w:r w:rsidR="00055637" w:rsidRPr="00D508CA">
        <w:rPr>
          <w:rFonts w:ascii="Arial" w:hAnsi="Arial" w:cs="Arial"/>
          <w:sz w:val="24"/>
          <w:szCs w:val="24"/>
        </w:rPr>
        <w:t xml:space="preserve">en </w:t>
      </w:r>
      <w:r w:rsidR="006913F3" w:rsidRPr="00D508CA">
        <w:rPr>
          <w:rFonts w:ascii="Arial" w:hAnsi="Arial" w:cs="Arial"/>
          <w:sz w:val="24"/>
          <w:szCs w:val="24"/>
        </w:rPr>
        <w:t>México</w:t>
      </w:r>
      <w:r w:rsidR="00055637" w:rsidRPr="00D508CA">
        <w:rPr>
          <w:rFonts w:ascii="Arial" w:hAnsi="Arial" w:cs="Arial"/>
          <w:sz w:val="24"/>
          <w:szCs w:val="24"/>
        </w:rPr>
        <w:t xml:space="preserve"> se han ido m</w:t>
      </w:r>
      <w:r w:rsidR="00841448" w:rsidRPr="00D508CA">
        <w:rPr>
          <w:rFonts w:ascii="Arial" w:hAnsi="Arial" w:cs="Arial"/>
          <w:sz w:val="24"/>
          <w:szCs w:val="24"/>
        </w:rPr>
        <w:t xml:space="preserve">odernizando </w:t>
      </w:r>
      <w:r w:rsidRPr="00D508CA">
        <w:rPr>
          <w:rFonts w:ascii="Arial" w:hAnsi="Arial" w:cs="Arial"/>
          <w:sz w:val="24"/>
          <w:szCs w:val="24"/>
        </w:rPr>
        <w:t xml:space="preserve">los sistemas educativos con la finalidad de que </w:t>
      </w:r>
      <w:r w:rsidR="00055637" w:rsidRPr="00D508CA">
        <w:rPr>
          <w:rFonts w:ascii="Arial" w:hAnsi="Arial" w:cs="Arial"/>
          <w:sz w:val="24"/>
          <w:szCs w:val="24"/>
        </w:rPr>
        <w:t xml:space="preserve">los alumnos </w:t>
      </w:r>
      <w:proofErr w:type="gramStart"/>
      <w:r w:rsidR="00055637" w:rsidRPr="00D508CA">
        <w:rPr>
          <w:rFonts w:ascii="Arial" w:hAnsi="Arial" w:cs="Arial"/>
          <w:sz w:val="24"/>
          <w:szCs w:val="24"/>
        </w:rPr>
        <w:t>obtengan</w:t>
      </w:r>
      <w:proofErr w:type="gramEnd"/>
      <w:r w:rsidR="00055637" w:rsidRPr="00D508CA">
        <w:rPr>
          <w:rFonts w:ascii="Arial" w:hAnsi="Arial" w:cs="Arial"/>
          <w:sz w:val="24"/>
          <w:szCs w:val="24"/>
        </w:rPr>
        <w:t xml:space="preserve"> conocimientos </w:t>
      </w:r>
      <w:r w:rsidR="00841448" w:rsidRPr="00D508CA">
        <w:rPr>
          <w:rFonts w:ascii="Arial" w:hAnsi="Arial" w:cs="Arial"/>
          <w:sz w:val="24"/>
          <w:szCs w:val="24"/>
        </w:rPr>
        <w:t>conforme</w:t>
      </w:r>
      <w:r w:rsidR="00055637" w:rsidRPr="00D508CA">
        <w:rPr>
          <w:rFonts w:ascii="Arial" w:hAnsi="Arial" w:cs="Arial"/>
          <w:sz w:val="24"/>
          <w:szCs w:val="24"/>
        </w:rPr>
        <w:t>s a su época.</w:t>
      </w:r>
    </w:p>
    <w:p w:rsidR="00823C68" w:rsidRDefault="00823C68" w:rsidP="00B810A6">
      <w:pPr>
        <w:jc w:val="both"/>
        <w:rPr>
          <w:ins w:id="11" w:author="Ana Maritza Vega Jauregui" w:date="2011-10-24T19:44:00Z"/>
          <w:rFonts w:ascii="Arial" w:hAnsi="Arial" w:cs="Arial"/>
          <w:sz w:val="24"/>
          <w:szCs w:val="24"/>
        </w:rPr>
      </w:pPr>
      <w:r w:rsidRPr="00D508CA">
        <w:rPr>
          <w:rFonts w:ascii="Arial" w:hAnsi="Arial" w:cs="Arial"/>
          <w:sz w:val="24"/>
          <w:szCs w:val="24"/>
        </w:rPr>
        <w:t xml:space="preserve">Las </w:t>
      </w:r>
      <w:r w:rsidR="006913F3" w:rsidRPr="00D508CA">
        <w:rPr>
          <w:rFonts w:ascii="Arial" w:hAnsi="Arial" w:cs="Arial"/>
          <w:sz w:val="24"/>
          <w:szCs w:val="24"/>
        </w:rPr>
        <w:t>actualizaciones</w:t>
      </w:r>
      <w:r w:rsidRPr="00D508CA">
        <w:rPr>
          <w:rFonts w:ascii="Arial" w:hAnsi="Arial" w:cs="Arial"/>
          <w:sz w:val="24"/>
          <w:szCs w:val="24"/>
        </w:rPr>
        <w:t xml:space="preserve"> que se hacen en los programas educativos contienen nuevos conocimientos que proporcionan </w:t>
      </w:r>
      <w:r w:rsidR="006913F3" w:rsidRPr="00D508CA">
        <w:rPr>
          <w:rFonts w:ascii="Arial" w:hAnsi="Arial" w:cs="Arial"/>
          <w:sz w:val="24"/>
          <w:szCs w:val="24"/>
        </w:rPr>
        <w:t>herramientas</w:t>
      </w:r>
      <w:r w:rsidRPr="00D508CA">
        <w:rPr>
          <w:rFonts w:ascii="Arial" w:hAnsi="Arial" w:cs="Arial"/>
          <w:sz w:val="24"/>
          <w:szCs w:val="24"/>
        </w:rPr>
        <w:t xml:space="preserve"> a los alumnos para facilitar  su adaptación en el mundo actual. Los nuevos contenidos incluyen nuevos descubrimientos, acontecimientos históricos actuales, ejemplos ajustados a la vida real entre otras cosas que elevan el intelecto de los jóvenes estudiantes año con año.</w:t>
      </w:r>
    </w:p>
    <w:p w:rsidR="00090B40" w:rsidRPr="00D508CA" w:rsidDel="00090B40" w:rsidRDefault="00090B40" w:rsidP="00B810A6">
      <w:pPr>
        <w:jc w:val="both"/>
        <w:rPr>
          <w:del w:id="12" w:author="Ana Maritza Vega Jauregui" w:date="2011-10-24T19:45:00Z"/>
          <w:rFonts w:ascii="Arial" w:hAnsi="Arial" w:cs="Arial"/>
          <w:sz w:val="24"/>
          <w:szCs w:val="24"/>
        </w:rPr>
      </w:pPr>
      <w:moveToRangeStart w:id="13" w:author="Ana Maritza Vega Jauregui" w:date="2011-10-24T19:44:00Z" w:name="move307248815"/>
      <w:moveTo w:id="14" w:author="Ana Maritza Vega Jauregui" w:date="2011-10-24T19:44:00Z">
        <w:r w:rsidRPr="00D508CA">
          <w:rPr>
            <w:rFonts w:ascii="Arial" w:hAnsi="Arial" w:cs="Arial"/>
            <w:sz w:val="24"/>
            <w:szCs w:val="24"/>
          </w:rPr>
          <w:t xml:space="preserve">Como se sabe los niños de educación </w:t>
        </w:r>
        <w:commentRangeStart w:id="15"/>
        <w:r w:rsidRPr="00D508CA">
          <w:rPr>
            <w:rFonts w:ascii="Arial" w:hAnsi="Arial" w:cs="Arial"/>
            <w:sz w:val="24"/>
            <w:szCs w:val="24"/>
          </w:rPr>
          <w:t xml:space="preserve">preescolar que se encuentran en sus primeras etapas de vida y pueden aprender mayor información del exterior que en ninguna otra edad de su vida futura. Es un aspecto importante a tomar en cuenta en el proceso educativo que imparten las escuelas, ya </w:t>
        </w:r>
      </w:moveTo>
      <w:commentRangeEnd w:id="15"/>
      <w:r>
        <w:rPr>
          <w:rStyle w:val="Refdecomentario"/>
        </w:rPr>
        <w:commentReference w:id="15"/>
      </w:r>
      <w:moveTo w:id="16" w:author="Ana Maritza Vega Jauregui" w:date="2011-10-24T19:44:00Z">
        <w:r w:rsidRPr="00D508CA">
          <w:rPr>
            <w:rFonts w:ascii="Arial" w:hAnsi="Arial" w:cs="Arial"/>
            <w:sz w:val="24"/>
            <w:szCs w:val="24"/>
          </w:rPr>
          <w:t>sean de gobierno o privadas</w:t>
        </w:r>
      </w:moveTo>
      <w:moveToRangeEnd w:id="13"/>
      <w:ins w:id="17" w:author="Ana Maritza Vega Jauregui" w:date="2011-10-24T19:44:00Z">
        <w:r>
          <w:rPr>
            <w:rFonts w:ascii="Arial" w:hAnsi="Arial" w:cs="Arial"/>
            <w:sz w:val="24"/>
            <w:szCs w:val="24"/>
          </w:rPr>
          <w:t xml:space="preserve">. Es por eso que </w:t>
        </w:r>
      </w:ins>
    </w:p>
    <w:p w:rsidR="0026681C" w:rsidRPr="00D508CA" w:rsidRDefault="00A71955" w:rsidP="00B810A6">
      <w:pPr>
        <w:jc w:val="both"/>
        <w:rPr>
          <w:rFonts w:ascii="Arial" w:hAnsi="Arial" w:cs="Arial"/>
          <w:sz w:val="24"/>
          <w:szCs w:val="24"/>
        </w:rPr>
      </w:pPr>
      <w:r w:rsidRPr="00D508CA">
        <w:rPr>
          <w:rFonts w:ascii="Arial" w:hAnsi="Arial" w:cs="Arial"/>
          <w:sz w:val="24"/>
          <w:szCs w:val="24"/>
        </w:rPr>
        <w:t>Con este ensayo se propone</w:t>
      </w:r>
      <w:ins w:id="18" w:author="Ana Maritza Vega Jauregui" w:date="2011-10-24T19:45:00Z">
        <w:r w:rsidR="00090B40">
          <w:rPr>
            <w:rFonts w:ascii="Arial" w:hAnsi="Arial" w:cs="Arial"/>
            <w:sz w:val="24"/>
            <w:szCs w:val="24"/>
          </w:rPr>
          <w:t xml:space="preserve"> proporcionar </w:t>
        </w:r>
      </w:ins>
      <w:del w:id="19" w:author="Ana Maritza Vega Jauregui" w:date="2011-10-24T19:45:00Z">
        <w:r w:rsidRPr="00D508CA" w:rsidDel="00090B40">
          <w:rPr>
            <w:rFonts w:ascii="Arial" w:hAnsi="Arial" w:cs="Arial"/>
            <w:sz w:val="24"/>
            <w:szCs w:val="24"/>
          </w:rPr>
          <w:delText xml:space="preserve"> </w:delText>
        </w:r>
      </w:del>
      <w:r w:rsidRPr="00D508CA">
        <w:rPr>
          <w:rFonts w:ascii="Arial" w:hAnsi="Arial" w:cs="Arial"/>
          <w:sz w:val="24"/>
          <w:szCs w:val="24"/>
        </w:rPr>
        <w:t>informa</w:t>
      </w:r>
      <w:ins w:id="20" w:author="Ana Maritza Vega Jauregui" w:date="2011-10-24T19:45:00Z">
        <w:r w:rsidR="00090B40">
          <w:rPr>
            <w:rFonts w:ascii="Arial" w:hAnsi="Arial" w:cs="Arial"/>
            <w:sz w:val="24"/>
            <w:szCs w:val="24"/>
          </w:rPr>
          <w:t xml:space="preserve">ción </w:t>
        </w:r>
      </w:ins>
      <w:r w:rsidRPr="00D508CA">
        <w:rPr>
          <w:rFonts w:ascii="Arial" w:hAnsi="Arial" w:cs="Arial"/>
          <w:sz w:val="24"/>
          <w:szCs w:val="24"/>
        </w:rPr>
        <w:t xml:space="preserve">r a las instituciones de educación preescolar sobre los métodos </w:t>
      </w:r>
      <w:r w:rsidR="00823C68" w:rsidRPr="00D508CA">
        <w:rPr>
          <w:rFonts w:ascii="Arial" w:hAnsi="Arial" w:cs="Arial"/>
          <w:sz w:val="24"/>
          <w:szCs w:val="24"/>
        </w:rPr>
        <w:t>educativos actuales en materia de tecnologías para brindar una mejor formación educativa a los alumnos de sus respectivas instituciones educativas.</w:t>
      </w:r>
      <w:r w:rsidR="0026681C" w:rsidRPr="00D508CA">
        <w:rPr>
          <w:rFonts w:ascii="Arial" w:hAnsi="Arial" w:cs="Arial"/>
          <w:sz w:val="24"/>
          <w:szCs w:val="24"/>
        </w:rPr>
        <w:t xml:space="preserve"> Para esto</w:t>
      </w:r>
      <w:r w:rsidR="006913F3" w:rsidRPr="00D508CA">
        <w:rPr>
          <w:rFonts w:ascii="Arial" w:hAnsi="Arial" w:cs="Arial"/>
          <w:sz w:val="24"/>
          <w:szCs w:val="24"/>
        </w:rPr>
        <w:t xml:space="preserve"> se</w:t>
      </w:r>
      <w:r w:rsidR="00106471">
        <w:rPr>
          <w:rFonts w:ascii="Arial" w:hAnsi="Arial" w:cs="Arial"/>
          <w:sz w:val="24"/>
          <w:szCs w:val="24"/>
        </w:rPr>
        <w:t xml:space="preserve"> han contemplado 2</w:t>
      </w:r>
      <w:r w:rsidR="0026681C" w:rsidRPr="00D508CA">
        <w:rPr>
          <w:rFonts w:ascii="Arial" w:hAnsi="Arial" w:cs="Arial"/>
          <w:sz w:val="24"/>
          <w:szCs w:val="24"/>
        </w:rPr>
        <w:t xml:space="preserve"> distintas recomendaciones para la impartición educativa actual. Las herramientas que se proponen son: </w:t>
      </w:r>
      <w:r w:rsidR="00106471">
        <w:rPr>
          <w:rFonts w:ascii="Arial" w:hAnsi="Arial" w:cs="Arial"/>
          <w:sz w:val="24"/>
          <w:szCs w:val="24"/>
        </w:rPr>
        <w:t>La e</w:t>
      </w:r>
      <w:r w:rsidR="0026681C" w:rsidRPr="00D508CA">
        <w:rPr>
          <w:rFonts w:ascii="Arial" w:hAnsi="Arial" w:cs="Arial"/>
          <w:sz w:val="24"/>
          <w:szCs w:val="24"/>
        </w:rPr>
        <w:t>nseñanza multimedia</w:t>
      </w:r>
      <w:r w:rsidR="00106471">
        <w:rPr>
          <w:rFonts w:ascii="Arial" w:hAnsi="Arial" w:cs="Arial"/>
          <w:sz w:val="24"/>
          <w:szCs w:val="24"/>
        </w:rPr>
        <w:t xml:space="preserve"> y El</w:t>
      </w:r>
      <w:r w:rsidR="00106471">
        <w:rPr>
          <w:rFonts w:ascii="Arial" w:hAnsi="Arial" w:cs="Arial"/>
          <w:color w:val="231F20"/>
          <w:sz w:val="24"/>
          <w:szCs w:val="24"/>
        </w:rPr>
        <w:t xml:space="preserve"> </w:t>
      </w:r>
      <w:r w:rsidR="00106471" w:rsidRPr="00D508CA">
        <w:rPr>
          <w:rFonts w:ascii="Arial" w:hAnsi="Arial" w:cs="Arial"/>
          <w:color w:val="231F20"/>
          <w:sz w:val="24"/>
          <w:szCs w:val="24"/>
        </w:rPr>
        <w:t>internet</w:t>
      </w:r>
      <w:r w:rsidR="006913F3" w:rsidRPr="00D508CA">
        <w:rPr>
          <w:rFonts w:ascii="Arial" w:hAnsi="Arial" w:cs="Arial"/>
          <w:color w:val="231F20"/>
          <w:sz w:val="24"/>
          <w:szCs w:val="24"/>
        </w:rPr>
        <w:t xml:space="preserve"> como fuen</w:t>
      </w:r>
      <w:r w:rsidR="00106471">
        <w:rPr>
          <w:rFonts w:ascii="Arial" w:hAnsi="Arial" w:cs="Arial"/>
          <w:color w:val="231F20"/>
          <w:sz w:val="24"/>
          <w:szCs w:val="24"/>
        </w:rPr>
        <w:t>te de información y conocimiento.</w:t>
      </w:r>
      <w:del w:id="21" w:author="Ana Maritza Vega Jauregui" w:date="2011-10-24T19:33:00Z">
        <w:r w:rsidR="006913F3" w:rsidRPr="00D508CA" w:rsidDel="00970BFA">
          <w:rPr>
            <w:rFonts w:ascii="Arial" w:hAnsi="Arial" w:cs="Arial"/>
            <w:color w:val="231F20"/>
            <w:sz w:val="24"/>
            <w:szCs w:val="24"/>
          </w:rPr>
          <w:delText>.</w:delText>
        </w:r>
      </w:del>
    </w:p>
    <w:p w:rsidR="00B610A2" w:rsidRPr="00D508CA" w:rsidRDefault="00823C68" w:rsidP="00B810A6">
      <w:pPr>
        <w:jc w:val="both"/>
        <w:rPr>
          <w:rFonts w:ascii="Arial" w:hAnsi="Arial" w:cs="Arial"/>
          <w:sz w:val="24"/>
          <w:szCs w:val="24"/>
        </w:rPr>
      </w:pPr>
      <w:r w:rsidRPr="00D508CA">
        <w:rPr>
          <w:rFonts w:ascii="Arial" w:hAnsi="Arial" w:cs="Arial"/>
          <w:sz w:val="24"/>
          <w:szCs w:val="24"/>
        </w:rPr>
        <w:t xml:space="preserve"> </w:t>
      </w:r>
      <w:r w:rsidR="00B610A2" w:rsidRPr="00D508CA">
        <w:rPr>
          <w:rFonts w:ascii="Arial" w:hAnsi="Arial" w:cs="Arial"/>
          <w:sz w:val="24"/>
          <w:szCs w:val="24"/>
        </w:rPr>
        <w:t xml:space="preserve">Estas herramientas podrán proporcionar tanto a los alumnos como a los maestros muchas facilidades  y posibilidades para impartir el aprendizaje y de </w:t>
      </w:r>
      <w:r w:rsidR="00B610A2" w:rsidRPr="00D508CA">
        <w:rPr>
          <w:rFonts w:ascii="Arial" w:hAnsi="Arial" w:cs="Arial"/>
          <w:sz w:val="24"/>
          <w:szCs w:val="24"/>
        </w:rPr>
        <w:lastRenderedPageBreak/>
        <w:t xml:space="preserve">comprender la información impartida de una manera  </w:t>
      </w:r>
      <w:r w:rsidR="00106471" w:rsidRPr="00D508CA">
        <w:rPr>
          <w:rFonts w:ascii="Arial" w:hAnsi="Arial" w:cs="Arial"/>
          <w:sz w:val="24"/>
          <w:szCs w:val="24"/>
        </w:rPr>
        <w:t>más</w:t>
      </w:r>
      <w:r w:rsidR="00B610A2" w:rsidRPr="00D508CA">
        <w:rPr>
          <w:rFonts w:ascii="Arial" w:hAnsi="Arial" w:cs="Arial"/>
          <w:sz w:val="24"/>
          <w:szCs w:val="24"/>
        </w:rPr>
        <w:t xml:space="preserve"> clara y </w:t>
      </w:r>
      <w:r w:rsidR="00106471" w:rsidRPr="00D508CA">
        <w:rPr>
          <w:rFonts w:ascii="Arial" w:hAnsi="Arial" w:cs="Arial"/>
          <w:sz w:val="24"/>
          <w:szCs w:val="24"/>
        </w:rPr>
        <w:t>más</w:t>
      </w:r>
      <w:r w:rsidR="00B610A2" w:rsidRPr="00D508CA">
        <w:rPr>
          <w:rFonts w:ascii="Arial" w:hAnsi="Arial" w:cs="Arial"/>
          <w:sz w:val="24"/>
          <w:szCs w:val="24"/>
        </w:rPr>
        <w:t xml:space="preserve"> adecuada a sus etapas de desarrollo. También podrán ser utilizadas para mostrar a los alumnos las tecnologías de la actualidad y sus usos.</w:t>
      </w:r>
    </w:p>
    <w:p w:rsidR="00A71955" w:rsidRPr="00D508CA" w:rsidRDefault="00A71955" w:rsidP="00B810A6">
      <w:pPr>
        <w:ind w:firstLine="708"/>
        <w:jc w:val="both"/>
        <w:rPr>
          <w:rFonts w:ascii="Arial" w:hAnsi="Arial" w:cs="Arial"/>
          <w:sz w:val="24"/>
          <w:szCs w:val="24"/>
        </w:rPr>
      </w:pPr>
    </w:p>
    <w:p w:rsidR="00A71955" w:rsidRPr="00D508CA" w:rsidRDefault="00B610A2" w:rsidP="00B810A6">
      <w:pPr>
        <w:jc w:val="both"/>
        <w:rPr>
          <w:rFonts w:ascii="Arial" w:hAnsi="Arial" w:cs="Arial"/>
          <w:b/>
          <w:sz w:val="24"/>
          <w:szCs w:val="24"/>
        </w:rPr>
      </w:pPr>
      <w:r w:rsidRPr="00D508CA">
        <w:rPr>
          <w:rFonts w:ascii="Arial" w:hAnsi="Arial" w:cs="Arial"/>
          <w:b/>
          <w:sz w:val="24"/>
          <w:szCs w:val="24"/>
        </w:rPr>
        <w:t>Desarrollo</w:t>
      </w:r>
    </w:p>
    <w:p w:rsidR="00841448" w:rsidRPr="00D508CA" w:rsidRDefault="00B610A2" w:rsidP="00B810A6">
      <w:pPr>
        <w:jc w:val="both"/>
        <w:rPr>
          <w:rFonts w:ascii="Arial" w:hAnsi="Arial" w:cs="Arial"/>
          <w:sz w:val="24"/>
          <w:szCs w:val="24"/>
        </w:rPr>
      </w:pPr>
      <w:r w:rsidRPr="00D508CA">
        <w:rPr>
          <w:rFonts w:ascii="Arial" w:hAnsi="Arial" w:cs="Arial"/>
          <w:sz w:val="24"/>
          <w:szCs w:val="24"/>
        </w:rPr>
        <w:t>Como</w:t>
      </w:r>
      <w:r w:rsidR="00A71955" w:rsidRPr="00D508CA">
        <w:rPr>
          <w:rFonts w:ascii="Arial" w:hAnsi="Arial" w:cs="Arial"/>
          <w:sz w:val="24"/>
          <w:szCs w:val="24"/>
        </w:rPr>
        <w:t xml:space="preserve"> responsabilidad de la escuela </w:t>
      </w:r>
      <w:commentRangeStart w:id="22"/>
      <w:r w:rsidR="00A71955" w:rsidRPr="00D508CA">
        <w:rPr>
          <w:rFonts w:ascii="Arial" w:hAnsi="Arial" w:cs="Arial"/>
          <w:sz w:val="24"/>
          <w:szCs w:val="24"/>
        </w:rPr>
        <w:t xml:space="preserve">hacia a los alumnos y como un deber de las instituciones educativas a la sociedad, los encargados de estructurar y </w:t>
      </w:r>
      <w:r w:rsidRPr="00D508CA">
        <w:rPr>
          <w:rFonts w:ascii="Arial" w:hAnsi="Arial" w:cs="Arial"/>
          <w:sz w:val="24"/>
          <w:szCs w:val="24"/>
        </w:rPr>
        <w:t>proporcionar</w:t>
      </w:r>
      <w:r w:rsidR="00A71955" w:rsidRPr="00D508CA">
        <w:rPr>
          <w:rFonts w:ascii="Arial" w:hAnsi="Arial" w:cs="Arial"/>
          <w:sz w:val="24"/>
          <w:szCs w:val="24"/>
        </w:rPr>
        <w:t xml:space="preserve"> los planes de educativos para las instituciones  de </w:t>
      </w:r>
      <w:r w:rsidRPr="00D508CA">
        <w:rPr>
          <w:rFonts w:ascii="Arial" w:hAnsi="Arial" w:cs="Arial"/>
          <w:sz w:val="24"/>
          <w:szCs w:val="24"/>
        </w:rPr>
        <w:t>educación</w:t>
      </w:r>
      <w:r w:rsidR="00A71955" w:rsidRPr="00D508CA">
        <w:rPr>
          <w:rFonts w:ascii="Arial" w:hAnsi="Arial" w:cs="Arial"/>
          <w:sz w:val="24"/>
          <w:szCs w:val="24"/>
        </w:rPr>
        <w:t xml:space="preserve"> tratan de estar lo </w:t>
      </w:r>
      <w:r w:rsidR="003B7449" w:rsidRPr="00D508CA">
        <w:rPr>
          <w:rFonts w:ascii="Arial" w:hAnsi="Arial" w:cs="Arial"/>
          <w:sz w:val="24"/>
          <w:szCs w:val="24"/>
        </w:rPr>
        <w:t>más</w:t>
      </w:r>
      <w:r w:rsidR="00A71955" w:rsidRPr="00D508CA">
        <w:rPr>
          <w:rFonts w:ascii="Arial" w:hAnsi="Arial" w:cs="Arial"/>
          <w:sz w:val="24"/>
          <w:szCs w:val="24"/>
        </w:rPr>
        <w:t xml:space="preserve"> actualizados posibles para brindarles la mejor formación educativa en todos los aspectos a los alumnos de cada escuela</w:t>
      </w:r>
      <w:commentRangeEnd w:id="22"/>
      <w:r w:rsidR="00970BFA">
        <w:rPr>
          <w:rStyle w:val="Refdecomentario"/>
        </w:rPr>
        <w:commentReference w:id="22"/>
      </w:r>
      <w:r w:rsidR="00A71955" w:rsidRPr="00D508CA">
        <w:rPr>
          <w:rFonts w:ascii="Arial" w:hAnsi="Arial" w:cs="Arial"/>
          <w:sz w:val="24"/>
          <w:szCs w:val="24"/>
        </w:rPr>
        <w:t>.</w:t>
      </w:r>
    </w:p>
    <w:p w:rsidR="006913F3" w:rsidRPr="00D508CA" w:rsidRDefault="006913F3" w:rsidP="00B810A6">
      <w:pPr>
        <w:jc w:val="both"/>
        <w:rPr>
          <w:rFonts w:ascii="Arial" w:hAnsi="Arial" w:cs="Arial"/>
          <w:sz w:val="24"/>
          <w:szCs w:val="24"/>
        </w:rPr>
      </w:pPr>
      <w:r w:rsidRPr="00D508CA">
        <w:rPr>
          <w:rFonts w:ascii="Arial" w:hAnsi="Arial" w:cs="Arial"/>
          <w:sz w:val="24"/>
          <w:szCs w:val="24"/>
        </w:rPr>
        <w:t xml:space="preserve">Es por esto que se proponen las siguientes recomendaciones para el uso de tecnologías en el ámbito de educación preescolar: </w:t>
      </w:r>
    </w:p>
    <w:p w:rsidR="00B810A6" w:rsidRPr="00D508CA" w:rsidRDefault="00B810A6" w:rsidP="00B810A6">
      <w:pPr>
        <w:jc w:val="both"/>
        <w:rPr>
          <w:rFonts w:ascii="Arial" w:hAnsi="Arial" w:cs="Arial"/>
          <w:b/>
          <w:sz w:val="24"/>
          <w:szCs w:val="24"/>
        </w:rPr>
      </w:pPr>
    </w:p>
    <w:p w:rsidR="00106471" w:rsidRDefault="00106471" w:rsidP="00B810A6">
      <w:pPr>
        <w:jc w:val="both"/>
        <w:rPr>
          <w:rFonts w:ascii="Arial" w:hAnsi="Arial" w:cs="Arial"/>
          <w:b/>
          <w:sz w:val="24"/>
          <w:szCs w:val="24"/>
        </w:rPr>
      </w:pPr>
    </w:p>
    <w:p w:rsidR="006913F3" w:rsidRPr="00D508CA" w:rsidRDefault="00106471" w:rsidP="00B810A6">
      <w:pPr>
        <w:jc w:val="both"/>
        <w:rPr>
          <w:rFonts w:ascii="Arial" w:hAnsi="Arial" w:cs="Arial"/>
          <w:b/>
          <w:sz w:val="24"/>
          <w:szCs w:val="24"/>
        </w:rPr>
      </w:pPr>
      <w:r>
        <w:rPr>
          <w:rFonts w:ascii="Arial" w:hAnsi="Arial" w:cs="Arial"/>
          <w:b/>
          <w:sz w:val="24"/>
          <w:szCs w:val="24"/>
        </w:rPr>
        <w:t>La e</w:t>
      </w:r>
      <w:r w:rsidR="006913F3" w:rsidRPr="00D508CA">
        <w:rPr>
          <w:rFonts w:ascii="Arial" w:hAnsi="Arial" w:cs="Arial"/>
          <w:b/>
          <w:sz w:val="24"/>
          <w:szCs w:val="24"/>
        </w:rPr>
        <w:t>nseñanza multimedia</w:t>
      </w:r>
    </w:p>
    <w:p w:rsidR="00FF6403" w:rsidRPr="00D508CA" w:rsidRDefault="00FF6403" w:rsidP="00B810A6">
      <w:pPr>
        <w:jc w:val="both"/>
        <w:rPr>
          <w:rFonts w:ascii="Arial" w:hAnsi="Arial" w:cs="Arial"/>
          <w:sz w:val="24"/>
          <w:szCs w:val="24"/>
        </w:rPr>
      </w:pPr>
      <w:r w:rsidRPr="00D508CA">
        <w:rPr>
          <w:rFonts w:ascii="Arial" w:hAnsi="Arial" w:cs="Arial"/>
          <w:sz w:val="24"/>
          <w:szCs w:val="24"/>
        </w:rPr>
        <w:t>Existen diferentes metidos d</w:t>
      </w:r>
      <w:r w:rsidR="00B810A6" w:rsidRPr="00D508CA">
        <w:rPr>
          <w:rFonts w:ascii="Arial" w:hAnsi="Arial" w:cs="Arial"/>
          <w:sz w:val="24"/>
          <w:szCs w:val="24"/>
        </w:rPr>
        <w:t>e enseñanza por medio multimedia</w:t>
      </w:r>
      <w:r w:rsidRPr="00D508CA">
        <w:rPr>
          <w:rFonts w:ascii="Arial" w:hAnsi="Arial" w:cs="Arial"/>
          <w:sz w:val="24"/>
          <w:szCs w:val="24"/>
        </w:rPr>
        <w:t xml:space="preserve"> que pueden favorecer en gran medida al aprendizaje de los niños en preescolar. Algunas de ellas son las simulaciones y l</w:t>
      </w:r>
      <w:r w:rsidR="00B810A6" w:rsidRPr="00D508CA">
        <w:rPr>
          <w:rFonts w:ascii="Arial" w:hAnsi="Arial" w:cs="Arial"/>
          <w:sz w:val="24"/>
          <w:szCs w:val="24"/>
        </w:rPr>
        <w:t>o</w:t>
      </w:r>
      <w:r w:rsidRPr="00D508CA">
        <w:rPr>
          <w:rFonts w:ascii="Arial" w:hAnsi="Arial" w:cs="Arial"/>
          <w:sz w:val="24"/>
          <w:szCs w:val="24"/>
        </w:rPr>
        <w:t>s videojuegos.</w:t>
      </w:r>
    </w:p>
    <w:p w:rsidR="00FF6403" w:rsidRPr="00D508CA" w:rsidRDefault="00FF6403" w:rsidP="00B810A6">
      <w:pPr>
        <w:jc w:val="both"/>
        <w:rPr>
          <w:rFonts w:ascii="Arial" w:hAnsi="Arial" w:cs="Arial"/>
          <w:sz w:val="24"/>
          <w:szCs w:val="24"/>
        </w:rPr>
      </w:pPr>
      <w:r w:rsidRPr="00D508CA">
        <w:rPr>
          <w:rFonts w:ascii="Arial" w:hAnsi="Arial" w:cs="Arial"/>
          <w:sz w:val="24"/>
          <w:szCs w:val="24"/>
        </w:rPr>
        <w:t xml:space="preserve">Las simulaciones pueden utilizar en muchos tipos de contextos diferentes, se podrían contemplar como un </w:t>
      </w:r>
      <w:r w:rsidR="00C2703D" w:rsidRPr="00D508CA">
        <w:rPr>
          <w:rFonts w:ascii="Arial" w:hAnsi="Arial" w:cs="Arial"/>
          <w:sz w:val="24"/>
          <w:szCs w:val="24"/>
        </w:rPr>
        <w:t xml:space="preserve">método de </w:t>
      </w:r>
      <w:r w:rsidR="00B810A6" w:rsidRPr="00D508CA">
        <w:rPr>
          <w:rFonts w:ascii="Arial" w:hAnsi="Arial" w:cs="Arial"/>
          <w:sz w:val="24"/>
          <w:szCs w:val="24"/>
        </w:rPr>
        <w:t>ejercitación</w:t>
      </w:r>
      <w:r w:rsidR="00C2703D" w:rsidRPr="00D508CA">
        <w:rPr>
          <w:rFonts w:ascii="Arial" w:hAnsi="Arial" w:cs="Arial"/>
          <w:sz w:val="24"/>
          <w:szCs w:val="24"/>
        </w:rPr>
        <w:t xml:space="preserve"> mental hacia diversas situaciones en que puedan presentarse los niños en un futuro o </w:t>
      </w:r>
      <w:r w:rsidR="00B810A6" w:rsidRPr="00D508CA">
        <w:rPr>
          <w:rFonts w:ascii="Arial" w:hAnsi="Arial" w:cs="Arial"/>
          <w:sz w:val="24"/>
          <w:szCs w:val="24"/>
        </w:rPr>
        <w:t>simplemente</w:t>
      </w:r>
      <w:r w:rsidR="00C2703D" w:rsidRPr="00D508CA">
        <w:rPr>
          <w:rFonts w:ascii="Arial" w:hAnsi="Arial" w:cs="Arial"/>
          <w:sz w:val="24"/>
          <w:szCs w:val="24"/>
        </w:rPr>
        <w:t xml:space="preserve"> en información que quiera ser impartida.</w:t>
      </w:r>
    </w:p>
    <w:p w:rsidR="00C2703D" w:rsidRDefault="00C2703D" w:rsidP="00B810A6">
      <w:pPr>
        <w:jc w:val="both"/>
        <w:rPr>
          <w:rFonts w:ascii="Arial" w:hAnsi="Arial" w:cs="Arial"/>
          <w:sz w:val="24"/>
          <w:szCs w:val="24"/>
        </w:rPr>
      </w:pPr>
      <w:r w:rsidRPr="00D508CA">
        <w:rPr>
          <w:rFonts w:ascii="Arial" w:hAnsi="Arial" w:cs="Arial"/>
          <w:sz w:val="24"/>
          <w:szCs w:val="24"/>
        </w:rPr>
        <w:t xml:space="preserve">Básicamente se plantea una situación en la que suceden cambios continuos dando al alumno la posibilidad de tomar decisiones que lo lleven a distintas consecuencias y </w:t>
      </w:r>
      <w:r w:rsidR="00B810A6" w:rsidRPr="00D508CA">
        <w:rPr>
          <w:rFonts w:ascii="Arial" w:hAnsi="Arial" w:cs="Arial"/>
          <w:sz w:val="24"/>
          <w:szCs w:val="24"/>
        </w:rPr>
        <w:t>así</w:t>
      </w:r>
      <w:r w:rsidRPr="00D508CA">
        <w:rPr>
          <w:rFonts w:ascii="Arial" w:hAnsi="Arial" w:cs="Arial"/>
          <w:sz w:val="24"/>
          <w:szCs w:val="24"/>
        </w:rPr>
        <w:t xml:space="preserve"> poder experimentar la importancia de sus decisiones de acuerdo a la situación que se le </w:t>
      </w:r>
      <w:proofErr w:type="spellStart"/>
      <w:r w:rsidRPr="00D508CA">
        <w:rPr>
          <w:rFonts w:ascii="Arial" w:hAnsi="Arial" w:cs="Arial"/>
          <w:sz w:val="24"/>
          <w:szCs w:val="24"/>
        </w:rPr>
        <w:t>este</w:t>
      </w:r>
      <w:proofErr w:type="spellEnd"/>
      <w:r w:rsidRPr="00D508CA">
        <w:rPr>
          <w:rFonts w:ascii="Arial" w:hAnsi="Arial" w:cs="Arial"/>
          <w:sz w:val="24"/>
          <w:szCs w:val="24"/>
        </w:rPr>
        <w:t xml:space="preserve"> enseñando. Otra manera de hacerlo es simplemente que el niño elija entre respuestas correctas o equivocadas donde con la repetición aprenderá los conceptos impartidos en las preguntas.</w:t>
      </w:r>
    </w:p>
    <w:p w:rsidR="00106471" w:rsidRPr="001A3185" w:rsidRDefault="00106471" w:rsidP="001A3185">
      <w:pPr>
        <w:autoSpaceDE w:val="0"/>
        <w:autoSpaceDN w:val="0"/>
        <w:adjustRightInd w:val="0"/>
        <w:spacing w:after="0" w:line="240" w:lineRule="auto"/>
        <w:jc w:val="both"/>
        <w:rPr>
          <w:rFonts w:ascii="Arial" w:eastAsia="TimesNewRomanPSMT" w:hAnsi="Arial" w:cs="Arial"/>
          <w:color w:val="231F20"/>
          <w:sz w:val="24"/>
          <w:szCs w:val="24"/>
        </w:rPr>
      </w:pPr>
      <w:r>
        <w:rPr>
          <w:rFonts w:ascii="Arial" w:hAnsi="Arial" w:cs="Arial"/>
          <w:sz w:val="24"/>
          <w:szCs w:val="24"/>
        </w:rPr>
        <w:t xml:space="preserve">Los videojuegos por su parte </w:t>
      </w:r>
      <w:r w:rsidR="001A3185">
        <w:rPr>
          <w:rFonts w:ascii="Arial" w:hAnsi="Arial" w:cs="Arial"/>
          <w:sz w:val="24"/>
          <w:szCs w:val="24"/>
        </w:rPr>
        <w:t xml:space="preserve">son una manera atractiva en que los niño se </w:t>
      </w:r>
      <w:r w:rsidR="001A3185" w:rsidRPr="001A3185">
        <w:rPr>
          <w:rFonts w:ascii="Arial" w:hAnsi="Arial" w:cs="Arial"/>
          <w:sz w:val="24"/>
          <w:szCs w:val="24"/>
        </w:rPr>
        <w:t xml:space="preserve">pueden acercar a la informática </w:t>
      </w:r>
      <w:r w:rsidR="001A3185" w:rsidRPr="001A3185">
        <w:rPr>
          <w:rFonts w:ascii="Arial" w:eastAsia="TimesNewRomanPSMT" w:hAnsi="Arial" w:cs="Arial"/>
          <w:color w:val="231F20"/>
          <w:sz w:val="24"/>
          <w:szCs w:val="24"/>
        </w:rPr>
        <w:t>puede</w:t>
      </w:r>
      <w:r w:rsidR="001A3185">
        <w:rPr>
          <w:rFonts w:ascii="Arial" w:eastAsia="TimesNewRomanPSMT" w:hAnsi="Arial" w:cs="Arial"/>
          <w:color w:val="231F20"/>
          <w:sz w:val="24"/>
          <w:szCs w:val="24"/>
        </w:rPr>
        <w:t xml:space="preserve"> </w:t>
      </w:r>
      <w:r w:rsidR="001A3185" w:rsidRPr="001A3185">
        <w:rPr>
          <w:rFonts w:ascii="Arial" w:eastAsia="TimesNewRomanPSMT" w:hAnsi="Arial" w:cs="Arial"/>
          <w:color w:val="231F20"/>
          <w:sz w:val="24"/>
          <w:szCs w:val="24"/>
        </w:rPr>
        <w:t>tener ventajas educativas no comparables con otros métodos de enseñanza y fomenta el desarrollo de habilidades y destrezas en los alumnos. También es favorable para aumentar la capacidad para resolver problemas e impulsar la creatividad de los niños.</w:t>
      </w:r>
    </w:p>
    <w:p w:rsidR="001A3185" w:rsidRPr="001A3185" w:rsidRDefault="001A3185" w:rsidP="001A3185">
      <w:pPr>
        <w:autoSpaceDE w:val="0"/>
        <w:autoSpaceDN w:val="0"/>
        <w:adjustRightInd w:val="0"/>
        <w:spacing w:after="0" w:line="240" w:lineRule="auto"/>
        <w:jc w:val="both"/>
        <w:rPr>
          <w:rFonts w:ascii="Arial" w:eastAsia="TimesNewRomanPSMT" w:hAnsi="Arial" w:cs="Arial"/>
          <w:color w:val="231F20"/>
          <w:sz w:val="24"/>
          <w:szCs w:val="24"/>
        </w:rPr>
      </w:pPr>
    </w:p>
    <w:p w:rsidR="001A3185" w:rsidRPr="001A3185" w:rsidRDefault="001A3185" w:rsidP="001A3185">
      <w:pPr>
        <w:autoSpaceDE w:val="0"/>
        <w:autoSpaceDN w:val="0"/>
        <w:adjustRightInd w:val="0"/>
        <w:spacing w:after="0" w:line="240" w:lineRule="auto"/>
        <w:jc w:val="both"/>
        <w:rPr>
          <w:rFonts w:ascii="Arial" w:eastAsia="TimesNewRomanPSMT" w:hAnsi="Arial" w:cs="Arial"/>
          <w:color w:val="231F20"/>
          <w:sz w:val="24"/>
          <w:szCs w:val="24"/>
        </w:rPr>
      </w:pPr>
      <w:r w:rsidRPr="001A3185">
        <w:rPr>
          <w:rFonts w:ascii="Arial" w:eastAsia="TimesNewRomanPSMT" w:hAnsi="Arial" w:cs="Arial"/>
          <w:color w:val="231F20"/>
          <w:sz w:val="24"/>
          <w:szCs w:val="24"/>
        </w:rPr>
        <w:t xml:space="preserve">Siendo un modelo atractivo en la actualidad para muchos de los niños de la sociedad pueden utilizarse de maneras muy favorables incluso como una variante de “trabajo en casa”. Los niños aprenden mejor con una buena actitud y voluntad y que mejor modo de lograrlo que con algo que realmente les llame </w:t>
      </w:r>
      <w:r w:rsidRPr="001A3185">
        <w:rPr>
          <w:rFonts w:ascii="Arial" w:eastAsia="TimesNewRomanPSMT" w:hAnsi="Arial" w:cs="Arial"/>
          <w:color w:val="231F20"/>
          <w:sz w:val="24"/>
          <w:szCs w:val="24"/>
        </w:rPr>
        <w:lastRenderedPageBreak/>
        <w:t>la atención. Puede ser una herramienta muy efectiva para el aprendizaje de conceptos de temas vistos en clase.</w:t>
      </w:r>
    </w:p>
    <w:p w:rsidR="00C2703D" w:rsidRPr="00D508CA" w:rsidRDefault="00C2703D" w:rsidP="00B810A6">
      <w:pPr>
        <w:jc w:val="both"/>
        <w:rPr>
          <w:rFonts w:ascii="Arial" w:hAnsi="Arial" w:cs="Arial"/>
          <w:sz w:val="24"/>
          <w:szCs w:val="24"/>
        </w:rPr>
      </w:pPr>
    </w:p>
    <w:p w:rsidR="006913F3" w:rsidRPr="00D508CA" w:rsidRDefault="00106471" w:rsidP="00B810A6">
      <w:pPr>
        <w:jc w:val="both"/>
        <w:rPr>
          <w:rFonts w:ascii="Arial" w:hAnsi="Arial" w:cs="Arial"/>
          <w:b/>
          <w:color w:val="231F20"/>
          <w:sz w:val="24"/>
          <w:szCs w:val="24"/>
        </w:rPr>
      </w:pPr>
      <w:r>
        <w:rPr>
          <w:rFonts w:ascii="Arial" w:hAnsi="Arial" w:cs="Arial"/>
          <w:b/>
          <w:sz w:val="24"/>
          <w:szCs w:val="24"/>
        </w:rPr>
        <w:t>El</w:t>
      </w:r>
      <w:r w:rsidR="006913F3" w:rsidRPr="00D508CA">
        <w:rPr>
          <w:rFonts w:ascii="Arial" w:hAnsi="Arial" w:cs="Arial"/>
          <w:b/>
          <w:sz w:val="24"/>
          <w:szCs w:val="24"/>
        </w:rPr>
        <w:t xml:space="preserve"> </w:t>
      </w:r>
      <w:r w:rsidR="006913F3" w:rsidRPr="00D508CA">
        <w:rPr>
          <w:rFonts w:ascii="Arial" w:hAnsi="Arial" w:cs="Arial"/>
          <w:b/>
          <w:color w:val="231F20"/>
          <w:sz w:val="24"/>
          <w:szCs w:val="24"/>
        </w:rPr>
        <w:t xml:space="preserve">Internet como fuente de información y conocimiento </w:t>
      </w:r>
    </w:p>
    <w:p w:rsidR="006913F3" w:rsidRPr="00D508CA" w:rsidRDefault="00106471" w:rsidP="00B810A6">
      <w:pPr>
        <w:autoSpaceDE w:val="0"/>
        <w:autoSpaceDN w:val="0"/>
        <w:adjustRightInd w:val="0"/>
        <w:spacing w:after="0" w:line="240" w:lineRule="auto"/>
        <w:jc w:val="both"/>
        <w:rPr>
          <w:rFonts w:ascii="Arial" w:eastAsia="TimesNewRomanPSMT" w:hAnsi="Arial" w:cs="Arial"/>
          <w:color w:val="231F20"/>
          <w:sz w:val="24"/>
          <w:szCs w:val="24"/>
        </w:rPr>
      </w:pPr>
      <w:r w:rsidRPr="00D508CA">
        <w:rPr>
          <w:rFonts w:ascii="Arial" w:eastAsia="TimesNewRomanPSMT" w:hAnsi="Arial" w:cs="Arial"/>
          <w:color w:val="231F20"/>
          <w:sz w:val="24"/>
          <w:szCs w:val="24"/>
        </w:rPr>
        <w:t>Los maestros</w:t>
      </w:r>
      <w:r w:rsidR="006913F3" w:rsidRPr="00D508CA">
        <w:rPr>
          <w:rFonts w:ascii="Arial" w:eastAsia="TimesNewRomanPSMT" w:hAnsi="Arial" w:cs="Arial"/>
          <w:color w:val="231F20"/>
          <w:sz w:val="24"/>
          <w:szCs w:val="24"/>
        </w:rPr>
        <w:t xml:space="preserve"> </w:t>
      </w:r>
      <w:del w:id="23" w:author="Ana Maritza Vega Jauregui" w:date="2011-10-24T19:36:00Z">
        <w:r w:rsidR="006913F3" w:rsidRPr="00D508CA" w:rsidDel="00970BFA">
          <w:rPr>
            <w:rFonts w:ascii="Arial" w:eastAsia="TimesNewRomanPSMT" w:hAnsi="Arial" w:cs="Arial"/>
            <w:color w:val="231F20"/>
            <w:sz w:val="24"/>
            <w:szCs w:val="24"/>
          </w:rPr>
          <w:delText>los maestros</w:delText>
        </w:r>
      </w:del>
      <w:r w:rsidR="006913F3" w:rsidRPr="00D508CA">
        <w:rPr>
          <w:rFonts w:ascii="Arial" w:eastAsia="TimesNewRomanPSMT" w:hAnsi="Arial" w:cs="Arial"/>
          <w:color w:val="231F20"/>
          <w:sz w:val="24"/>
          <w:szCs w:val="24"/>
        </w:rPr>
        <w:t xml:space="preserve"> deberán tener en cuenta los usos y las ventajas de usar el internet como medio de adquisición de conocimientos.</w:t>
      </w:r>
    </w:p>
    <w:p w:rsidR="006913F3" w:rsidRPr="00D508CA" w:rsidRDefault="006913F3" w:rsidP="00B810A6">
      <w:pPr>
        <w:autoSpaceDE w:val="0"/>
        <w:autoSpaceDN w:val="0"/>
        <w:adjustRightInd w:val="0"/>
        <w:spacing w:after="0" w:line="240" w:lineRule="auto"/>
        <w:jc w:val="both"/>
        <w:rPr>
          <w:rFonts w:ascii="Arial" w:eastAsia="TimesNewRomanPSMT" w:hAnsi="Arial" w:cs="Arial"/>
          <w:color w:val="231F20"/>
          <w:sz w:val="24"/>
          <w:szCs w:val="24"/>
        </w:rPr>
      </w:pPr>
      <w:r w:rsidRPr="00D508CA">
        <w:rPr>
          <w:rFonts w:ascii="Arial" w:eastAsia="TimesNewRomanPSMT" w:hAnsi="Arial" w:cs="Arial"/>
          <w:color w:val="231F20"/>
          <w:sz w:val="24"/>
          <w:szCs w:val="24"/>
        </w:rPr>
        <w:t xml:space="preserve">Ya sea dentro de la </w:t>
      </w:r>
      <w:r w:rsidR="0048304D" w:rsidRPr="00D508CA">
        <w:rPr>
          <w:rFonts w:ascii="Arial" w:eastAsia="TimesNewRomanPSMT" w:hAnsi="Arial" w:cs="Arial"/>
          <w:color w:val="231F20"/>
          <w:sz w:val="24"/>
          <w:szCs w:val="24"/>
        </w:rPr>
        <w:t xml:space="preserve">institución o en </w:t>
      </w:r>
      <w:del w:id="24" w:author="Ana Maritza Vega Jauregui" w:date="2011-10-24T19:36:00Z">
        <w:r w:rsidR="0048304D" w:rsidRPr="00D508CA" w:rsidDel="00970BFA">
          <w:rPr>
            <w:rFonts w:ascii="Arial" w:eastAsia="TimesNewRomanPSMT" w:hAnsi="Arial" w:cs="Arial"/>
            <w:color w:val="231F20"/>
            <w:sz w:val="24"/>
            <w:szCs w:val="24"/>
          </w:rPr>
          <w:delText>los hogar</w:delText>
        </w:r>
      </w:del>
      <w:ins w:id="25" w:author="Ana Maritza Vega Jauregui" w:date="2011-10-24T19:36:00Z">
        <w:r w:rsidR="00970BFA" w:rsidRPr="00D508CA">
          <w:rPr>
            <w:rFonts w:ascii="Arial" w:eastAsia="TimesNewRomanPSMT" w:hAnsi="Arial" w:cs="Arial"/>
            <w:color w:val="231F20"/>
            <w:sz w:val="24"/>
            <w:szCs w:val="24"/>
          </w:rPr>
          <w:t>los hogares</w:t>
        </w:r>
      </w:ins>
      <w:r w:rsidR="0048304D" w:rsidRPr="00D508CA">
        <w:rPr>
          <w:rFonts w:ascii="Arial" w:eastAsia="TimesNewRomanPSMT" w:hAnsi="Arial" w:cs="Arial"/>
          <w:color w:val="231F20"/>
          <w:sz w:val="24"/>
          <w:szCs w:val="24"/>
        </w:rPr>
        <w:t xml:space="preserve"> de cada alumno se pueden encontrar distintas fuentes para la obtención de cantidades enormes de información que permitan enfocar los temas desde distintos puntos de vista o aplicación.</w:t>
      </w:r>
    </w:p>
    <w:p w:rsidR="0048304D" w:rsidRPr="00D508CA" w:rsidRDefault="0048304D" w:rsidP="00B810A6">
      <w:pPr>
        <w:autoSpaceDE w:val="0"/>
        <w:autoSpaceDN w:val="0"/>
        <w:adjustRightInd w:val="0"/>
        <w:spacing w:after="0" w:line="240" w:lineRule="auto"/>
        <w:jc w:val="both"/>
        <w:rPr>
          <w:rFonts w:ascii="Arial" w:eastAsia="TimesNewRomanPSMT" w:hAnsi="Arial" w:cs="Arial"/>
          <w:color w:val="231F20"/>
          <w:sz w:val="24"/>
          <w:szCs w:val="24"/>
        </w:rPr>
      </w:pPr>
    </w:p>
    <w:p w:rsidR="0048304D" w:rsidRPr="00D508CA" w:rsidRDefault="0048304D" w:rsidP="00B810A6">
      <w:pPr>
        <w:autoSpaceDE w:val="0"/>
        <w:autoSpaceDN w:val="0"/>
        <w:adjustRightInd w:val="0"/>
        <w:spacing w:after="0" w:line="240" w:lineRule="auto"/>
        <w:jc w:val="both"/>
        <w:rPr>
          <w:rFonts w:ascii="Arial" w:eastAsia="TimesNewRomanPSMT" w:hAnsi="Arial" w:cs="Arial"/>
          <w:color w:val="231F20"/>
          <w:sz w:val="24"/>
          <w:szCs w:val="24"/>
        </w:rPr>
      </w:pPr>
      <w:r w:rsidRPr="00D508CA">
        <w:rPr>
          <w:rFonts w:ascii="Arial" w:eastAsia="TimesNewRomanPSMT" w:hAnsi="Arial" w:cs="Arial"/>
          <w:color w:val="231F20"/>
          <w:sz w:val="24"/>
          <w:szCs w:val="24"/>
        </w:rPr>
        <w:t xml:space="preserve">Cada vez niños </w:t>
      </w:r>
      <w:del w:id="26" w:author="Ana Maritza Vega Jauregui" w:date="2011-10-24T19:36:00Z">
        <w:r w:rsidRPr="00D508CA" w:rsidDel="00970BFA">
          <w:rPr>
            <w:rFonts w:ascii="Arial" w:eastAsia="TimesNewRomanPSMT" w:hAnsi="Arial" w:cs="Arial"/>
            <w:color w:val="231F20"/>
            <w:sz w:val="24"/>
            <w:szCs w:val="24"/>
          </w:rPr>
          <w:delText>mas</w:delText>
        </w:r>
      </w:del>
      <w:ins w:id="27" w:author="Ana Maritza Vega Jauregui" w:date="2011-10-24T19:36:00Z">
        <w:r w:rsidR="00970BFA" w:rsidRPr="00D508CA">
          <w:rPr>
            <w:rFonts w:ascii="Arial" w:eastAsia="TimesNewRomanPSMT" w:hAnsi="Arial" w:cs="Arial"/>
            <w:color w:val="231F20"/>
            <w:sz w:val="24"/>
            <w:szCs w:val="24"/>
          </w:rPr>
          <w:t>más</w:t>
        </w:r>
      </w:ins>
      <w:r w:rsidRPr="00D508CA">
        <w:rPr>
          <w:rFonts w:ascii="Arial" w:eastAsia="TimesNewRomanPSMT" w:hAnsi="Arial" w:cs="Arial"/>
          <w:color w:val="231F20"/>
          <w:sz w:val="24"/>
          <w:szCs w:val="24"/>
        </w:rPr>
        <w:t xml:space="preserve"> pequeños son capaces de utilizar una computadora e incluso navegar en internet a voluntad. Definitivamente no es una </w:t>
      </w:r>
      <w:del w:id="28" w:author="Ana Maritza Vega Jauregui" w:date="2011-10-24T19:36:00Z">
        <w:r w:rsidRPr="00D508CA" w:rsidDel="00970BFA">
          <w:rPr>
            <w:rFonts w:ascii="Arial" w:eastAsia="TimesNewRomanPSMT" w:hAnsi="Arial" w:cs="Arial"/>
            <w:color w:val="231F20"/>
            <w:sz w:val="24"/>
            <w:szCs w:val="24"/>
          </w:rPr>
          <w:delText>perdida</w:delText>
        </w:r>
      </w:del>
      <w:ins w:id="29" w:author="Ana Maritza Vega Jauregui" w:date="2011-10-24T19:36:00Z">
        <w:r w:rsidR="00970BFA" w:rsidRPr="00D508CA">
          <w:rPr>
            <w:rFonts w:ascii="Arial" w:eastAsia="TimesNewRomanPSMT" w:hAnsi="Arial" w:cs="Arial"/>
            <w:color w:val="231F20"/>
            <w:sz w:val="24"/>
            <w:szCs w:val="24"/>
          </w:rPr>
          <w:t>pérdida</w:t>
        </w:r>
      </w:ins>
      <w:r w:rsidRPr="00D508CA">
        <w:rPr>
          <w:rFonts w:ascii="Arial" w:eastAsia="TimesNewRomanPSMT" w:hAnsi="Arial" w:cs="Arial"/>
          <w:color w:val="231F20"/>
          <w:sz w:val="24"/>
          <w:szCs w:val="24"/>
        </w:rPr>
        <w:t xml:space="preserve"> de tiempo enseñar a los niños </w:t>
      </w:r>
      <w:del w:id="30" w:author="Ana Maritza Vega Jauregui" w:date="2011-10-24T19:36:00Z">
        <w:r w:rsidRPr="00D508CA" w:rsidDel="00970BFA">
          <w:rPr>
            <w:rFonts w:ascii="Arial" w:eastAsia="TimesNewRomanPSMT" w:hAnsi="Arial" w:cs="Arial"/>
            <w:color w:val="231F20"/>
            <w:sz w:val="24"/>
            <w:szCs w:val="24"/>
          </w:rPr>
          <w:delText>mas</w:delText>
        </w:r>
      </w:del>
      <w:ins w:id="31" w:author="Ana Maritza Vega Jauregui" w:date="2011-10-24T19:36:00Z">
        <w:r w:rsidR="00970BFA" w:rsidRPr="00D508CA">
          <w:rPr>
            <w:rFonts w:ascii="Arial" w:eastAsia="TimesNewRomanPSMT" w:hAnsi="Arial" w:cs="Arial"/>
            <w:color w:val="231F20"/>
            <w:sz w:val="24"/>
            <w:szCs w:val="24"/>
          </w:rPr>
          <w:t>más</w:t>
        </w:r>
      </w:ins>
      <w:r w:rsidRPr="00D508CA">
        <w:rPr>
          <w:rFonts w:ascii="Arial" w:eastAsia="TimesNewRomanPSMT" w:hAnsi="Arial" w:cs="Arial"/>
          <w:color w:val="231F20"/>
          <w:sz w:val="24"/>
          <w:szCs w:val="24"/>
        </w:rPr>
        <w:t xml:space="preserve"> pequeños como en el nivel preescolar a utilizar las nuevas tecnologías que incluso muchos adultos no saben </w:t>
      </w:r>
      <w:del w:id="32" w:author="Ana Maritza Vega Jauregui" w:date="2011-10-24T19:37:00Z">
        <w:r w:rsidRPr="00D508CA" w:rsidDel="00970BFA">
          <w:rPr>
            <w:rFonts w:ascii="Arial" w:eastAsia="TimesNewRomanPSMT" w:hAnsi="Arial" w:cs="Arial"/>
            <w:color w:val="231F20"/>
            <w:sz w:val="24"/>
            <w:szCs w:val="24"/>
          </w:rPr>
          <w:delText>como</w:delText>
        </w:r>
      </w:del>
      <w:ins w:id="33" w:author="Ana Maritza Vega Jauregui" w:date="2011-10-24T19:37:00Z">
        <w:r w:rsidR="00970BFA" w:rsidRPr="00D508CA">
          <w:rPr>
            <w:rFonts w:ascii="Arial" w:eastAsia="TimesNewRomanPSMT" w:hAnsi="Arial" w:cs="Arial"/>
            <w:color w:val="231F20"/>
            <w:sz w:val="24"/>
            <w:szCs w:val="24"/>
          </w:rPr>
          <w:t>cómo</w:t>
        </w:r>
      </w:ins>
      <w:r w:rsidRPr="00D508CA">
        <w:rPr>
          <w:rFonts w:ascii="Arial" w:eastAsia="TimesNewRomanPSMT" w:hAnsi="Arial" w:cs="Arial"/>
          <w:color w:val="231F20"/>
          <w:sz w:val="24"/>
          <w:szCs w:val="24"/>
        </w:rPr>
        <w:t xml:space="preserve"> manejarlas como </w:t>
      </w:r>
      <w:r w:rsidR="00106471" w:rsidRPr="00970BFA">
        <w:rPr>
          <w:rFonts w:ascii="Arial" w:eastAsia="TimesNewRomanPSMT" w:hAnsi="Arial" w:cs="Arial"/>
          <w:color w:val="231F20"/>
          <w:sz w:val="24"/>
          <w:szCs w:val="24"/>
          <w:u w:val="single"/>
          <w:rPrChange w:id="34" w:author="Ana Maritza Vega Jauregui" w:date="2011-10-24T19:37:00Z">
            <w:rPr>
              <w:rFonts w:ascii="Arial" w:eastAsia="TimesNewRomanPSMT" w:hAnsi="Arial" w:cs="Arial"/>
              <w:color w:val="231F20"/>
              <w:sz w:val="24"/>
              <w:szCs w:val="24"/>
            </w:rPr>
          </w:rPrChange>
        </w:rPr>
        <w:t>pueden</w:t>
      </w:r>
      <w:r w:rsidRPr="00970BFA">
        <w:rPr>
          <w:rFonts w:ascii="Arial" w:eastAsia="TimesNewRomanPSMT" w:hAnsi="Arial" w:cs="Arial"/>
          <w:color w:val="231F20"/>
          <w:sz w:val="24"/>
          <w:szCs w:val="24"/>
          <w:u w:val="single"/>
          <w:rPrChange w:id="35" w:author="Ana Maritza Vega Jauregui" w:date="2011-10-24T19:37:00Z">
            <w:rPr>
              <w:rFonts w:ascii="Arial" w:eastAsia="TimesNewRomanPSMT" w:hAnsi="Arial" w:cs="Arial"/>
              <w:color w:val="231F20"/>
              <w:sz w:val="24"/>
              <w:szCs w:val="24"/>
            </w:rPr>
          </w:rPrChange>
        </w:rPr>
        <w:t xml:space="preserve"> ser</w:t>
      </w:r>
      <w:r w:rsidRPr="00D508CA">
        <w:rPr>
          <w:rFonts w:ascii="Arial" w:eastAsia="TimesNewRomanPSMT" w:hAnsi="Arial" w:cs="Arial"/>
          <w:color w:val="231F20"/>
          <w:sz w:val="24"/>
          <w:szCs w:val="24"/>
        </w:rPr>
        <w:t xml:space="preserve"> la computadora.</w:t>
      </w:r>
    </w:p>
    <w:p w:rsidR="0048304D" w:rsidRPr="00D508CA" w:rsidRDefault="0048304D" w:rsidP="00B810A6">
      <w:pPr>
        <w:autoSpaceDE w:val="0"/>
        <w:autoSpaceDN w:val="0"/>
        <w:adjustRightInd w:val="0"/>
        <w:spacing w:after="0" w:line="240" w:lineRule="auto"/>
        <w:jc w:val="both"/>
        <w:rPr>
          <w:rFonts w:ascii="Arial" w:eastAsia="TimesNewRomanPSMT" w:hAnsi="Arial" w:cs="Arial"/>
          <w:color w:val="231F20"/>
          <w:sz w:val="24"/>
          <w:szCs w:val="24"/>
        </w:rPr>
      </w:pPr>
    </w:p>
    <w:p w:rsidR="0048304D" w:rsidRPr="00D508CA" w:rsidRDefault="0048304D" w:rsidP="00B810A6">
      <w:pPr>
        <w:autoSpaceDE w:val="0"/>
        <w:autoSpaceDN w:val="0"/>
        <w:adjustRightInd w:val="0"/>
        <w:spacing w:after="0" w:line="240" w:lineRule="auto"/>
        <w:jc w:val="both"/>
        <w:rPr>
          <w:rFonts w:ascii="Arial" w:eastAsia="TimesNewRomanPSMT" w:hAnsi="Arial" w:cs="Arial"/>
          <w:color w:val="231F20"/>
          <w:sz w:val="24"/>
          <w:szCs w:val="24"/>
        </w:rPr>
      </w:pPr>
      <w:r w:rsidRPr="00D508CA">
        <w:rPr>
          <w:rFonts w:ascii="Arial" w:eastAsia="TimesNewRomanPSMT" w:hAnsi="Arial" w:cs="Arial"/>
          <w:color w:val="231F20"/>
          <w:sz w:val="24"/>
          <w:szCs w:val="24"/>
        </w:rPr>
        <w:t xml:space="preserve">Los navegadores web </w:t>
      </w:r>
      <w:commentRangeStart w:id="36"/>
      <w:r w:rsidRPr="00970BFA">
        <w:rPr>
          <w:rFonts w:ascii="Arial" w:eastAsia="TimesNewRomanPSMT" w:hAnsi="Arial" w:cs="Arial"/>
          <w:color w:val="231F20"/>
          <w:sz w:val="24"/>
          <w:szCs w:val="24"/>
          <w:u w:val="single"/>
          <w:rPrChange w:id="37" w:author="Ana Maritza Vega Jauregui" w:date="2011-10-24T19:37:00Z">
            <w:rPr>
              <w:rFonts w:ascii="Arial" w:eastAsia="TimesNewRomanPSMT" w:hAnsi="Arial" w:cs="Arial"/>
              <w:color w:val="231F20"/>
              <w:sz w:val="24"/>
              <w:szCs w:val="24"/>
            </w:rPr>
          </w:rPrChange>
        </w:rPr>
        <w:t>pueden ser</w:t>
      </w:r>
      <w:r w:rsidRPr="00D508CA">
        <w:rPr>
          <w:rFonts w:ascii="Arial" w:eastAsia="TimesNewRomanPSMT" w:hAnsi="Arial" w:cs="Arial"/>
          <w:color w:val="231F20"/>
          <w:sz w:val="24"/>
          <w:szCs w:val="24"/>
        </w:rPr>
        <w:t xml:space="preserve"> </w:t>
      </w:r>
      <w:commentRangeEnd w:id="36"/>
      <w:r w:rsidR="00970BFA">
        <w:rPr>
          <w:rStyle w:val="Refdecomentario"/>
        </w:rPr>
        <w:commentReference w:id="36"/>
      </w:r>
      <w:r w:rsidRPr="00D508CA">
        <w:rPr>
          <w:rFonts w:ascii="Arial" w:eastAsia="TimesNewRomanPSMT" w:hAnsi="Arial" w:cs="Arial"/>
          <w:color w:val="231F20"/>
          <w:sz w:val="24"/>
          <w:szCs w:val="24"/>
        </w:rPr>
        <w:t xml:space="preserve">una gran herramienta para </w:t>
      </w:r>
      <w:r w:rsidR="00A338A5" w:rsidRPr="00D508CA">
        <w:rPr>
          <w:rFonts w:ascii="Arial" w:eastAsia="TimesNewRomanPSMT" w:hAnsi="Arial" w:cs="Arial"/>
          <w:color w:val="231F20"/>
          <w:sz w:val="24"/>
          <w:szCs w:val="24"/>
        </w:rPr>
        <w:t xml:space="preserve">una obtención guiada de información donde los alumnos puedan obtener solo contenido </w:t>
      </w:r>
      <w:proofErr w:type="gramStart"/>
      <w:r w:rsidR="00A338A5" w:rsidRPr="00D508CA">
        <w:rPr>
          <w:rFonts w:ascii="Arial" w:eastAsia="TimesNewRomanPSMT" w:hAnsi="Arial" w:cs="Arial"/>
          <w:color w:val="231F20"/>
          <w:sz w:val="24"/>
          <w:szCs w:val="24"/>
        </w:rPr>
        <w:t>relevantes</w:t>
      </w:r>
      <w:proofErr w:type="gramEnd"/>
      <w:r w:rsidR="00A338A5" w:rsidRPr="00D508CA">
        <w:rPr>
          <w:rFonts w:ascii="Arial" w:eastAsia="TimesNewRomanPSMT" w:hAnsi="Arial" w:cs="Arial"/>
          <w:color w:val="231F20"/>
          <w:sz w:val="24"/>
          <w:szCs w:val="24"/>
        </w:rPr>
        <w:t xml:space="preserve"> para la impartición de los temas de clase.</w:t>
      </w:r>
    </w:p>
    <w:p w:rsidR="00A338A5" w:rsidRPr="00D508CA" w:rsidRDefault="00A338A5" w:rsidP="00B810A6">
      <w:pPr>
        <w:autoSpaceDE w:val="0"/>
        <w:autoSpaceDN w:val="0"/>
        <w:adjustRightInd w:val="0"/>
        <w:spacing w:after="0" w:line="240" w:lineRule="auto"/>
        <w:jc w:val="both"/>
        <w:rPr>
          <w:rFonts w:ascii="Arial" w:eastAsia="TimesNewRomanPSMT" w:hAnsi="Arial" w:cs="Arial"/>
          <w:color w:val="231F20"/>
          <w:sz w:val="24"/>
          <w:szCs w:val="24"/>
        </w:rPr>
      </w:pPr>
    </w:p>
    <w:p w:rsidR="00A338A5" w:rsidRPr="00D508CA" w:rsidRDefault="00A338A5" w:rsidP="00B810A6">
      <w:pPr>
        <w:autoSpaceDE w:val="0"/>
        <w:autoSpaceDN w:val="0"/>
        <w:adjustRightInd w:val="0"/>
        <w:spacing w:after="0" w:line="240" w:lineRule="auto"/>
        <w:jc w:val="both"/>
        <w:rPr>
          <w:rFonts w:ascii="Arial" w:eastAsia="TimesNewRomanPSMT" w:hAnsi="Arial" w:cs="Arial"/>
          <w:color w:val="231F20"/>
          <w:sz w:val="24"/>
          <w:szCs w:val="24"/>
        </w:rPr>
      </w:pPr>
      <w:r w:rsidRPr="00D508CA">
        <w:rPr>
          <w:rFonts w:ascii="Arial" w:eastAsia="TimesNewRomanPSMT" w:hAnsi="Arial" w:cs="Arial"/>
          <w:color w:val="231F20"/>
          <w:sz w:val="24"/>
          <w:szCs w:val="24"/>
        </w:rPr>
        <w:t xml:space="preserve">Como en la educación preescolar muchas de las enseñanzas son </w:t>
      </w:r>
      <w:proofErr w:type="spellStart"/>
      <w:r w:rsidRPr="00D508CA">
        <w:rPr>
          <w:rFonts w:ascii="Arial" w:eastAsia="TimesNewRomanPSMT" w:hAnsi="Arial" w:cs="Arial"/>
          <w:color w:val="231F20"/>
          <w:sz w:val="24"/>
          <w:szCs w:val="24"/>
        </w:rPr>
        <w:t>mas</w:t>
      </w:r>
      <w:proofErr w:type="spellEnd"/>
      <w:r w:rsidRPr="00D508CA">
        <w:rPr>
          <w:rFonts w:ascii="Arial" w:eastAsia="TimesNewRomanPSMT" w:hAnsi="Arial" w:cs="Arial"/>
          <w:color w:val="231F20"/>
          <w:sz w:val="24"/>
          <w:szCs w:val="24"/>
        </w:rPr>
        <w:t xml:space="preserve"> didácticas que informativas se pretender que el uso del internet para obtener conocimientos se convierta en una actividad para los niños donde no necesariamente se utilizara para la obtención de información para temas de clase, si no que podrán usarlo para resolver diversas dudas propias del menor y a su vez se podrá ir familiarizando con ese medio ya que seguramente lo usara con mucha regularidad en su educación posterior.</w:t>
      </w:r>
    </w:p>
    <w:p w:rsidR="00A338A5" w:rsidRPr="00D508CA" w:rsidRDefault="00A338A5" w:rsidP="00B810A6">
      <w:pPr>
        <w:autoSpaceDE w:val="0"/>
        <w:autoSpaceDN w:val="0"/>
        <w:adjustRightInd w:val="0"/>
        <w:spacing w:after="0" w:line="240" w:lineRule="auto"/>
        <w:jc w:val="both"/>
        <w:rPr>
          <w:rFonts w:ascii="Arial" w:eastAsia="TimesNewRomanPSMT" w:hAnsi="Arial" w:cs="Arial"/>
          <w:color w:val="231F20"/>
          <w:sz w:val="24"/>
          <w:szCs w:val="24"/>
        </w:rPr>
      </w:pPr>
    </w:p>
    <w:p w:rsidR="00A338A5" w:rsidRPr="00D508CA" w:rsidRDefault="00A338A5" w:rsidP="00B810A6">
      <w:pPr>
        <w:autoSpaceDE w:val="0"/>
        <w:autoSpaceDN w:val="0"/>
        <w:adjustRightInd w:val="0"/>
        <w:spacing w:after="0" w:line="240" w:lineRule="auto"/>
        <w:jc w:val="both"/>
        <w:rPr>
          <w:rFonts w:ascii="Arial" w:eastAsia="TimesNewRomanPSMT" w:hAnsi="Arial" w:cs="Arial"/>
          <w:color w:val="231F20"/>
          <w:sz w:val="24"/>
          <w:szCs w:val="24"/>
        </w:rPr>
      </w:pPr>
      <w:r w:rsidRPr="00D508CA">
        <w:rPr>
          <w:rFonts w:ascii="Arial" w:eastAsia="TimesNewRomanPSMT" w:hAnsi="Arial" w:cs="Arial"/>
          <w:color w:val="231F20"/>
          <w:sz w:val="24"/>
          <w:szCs w:val="24"/>
        </w:rPr>
        <w:t xml:space="preserve">Un punto muy importante en el uso de esta tecnología es el cuidado de la información a la que </w:t>
      </w:r>
      <w:proofErr w:type="gramStart"/>
      <w:r w:rsidRPr="00D508CA">
        <w:rPr>
          <w:rFonts w:ascii="Arial" w:eastAsia="TimesNewRomanPSMT" w:hAnsi="Arial" w:cs="Arial"/>
          <w:color w:val="231F20"/>
          <w:sz w:val="24"/>
          <w:szCs w:val="24"/>
        </w:rPr>
        <w:t>pueda</w:t>
      </w:r>
      <w:proofErr w:type="gramEnd"/>
      <w:r w:rsidRPr="00D508CA">
        <w:rPr>
          <w:rFonts w:ascii="Arial" w:eastAsia="TimesNewRomanPSMT" w:hAnsi="Arial" w:cs="Arial"/>
          <w:color w:val="231F20"/>
          <w:sz w:val="24"/>
          <w:szCs w:val="24"/>
        </w:rPr>
        <w:t xml:space="preserve"> tener acceso los alumnos de preescolar. Como responsabilidad de la institución se recomienda solo pedir a los niños utilizar este recurso con la supervisión de sus profesores y sobre todo solo en sitios web donde el alumno realmente pueda obtener conocimientos que ayuden a su desarrollo cognitivo. </w:t>
      </w:r>
      <w:commentRangeStart w:id="38"/>
      <w:r w:rsidRPr="00D508CA">
        <w:rPr>
          <w:rFonts w:ascii="Arial" w:eastAsia="TimesNewRomanPSMT" w:hAnsi="Arial" w:cs="Arial"/>
          <w:color w:val="231F20"/>
          <w:sz w:val="24"/>
          <w:szCs w:val="24"/>
        </w:rPr>
        <w:t>En cada hogar tendrá que ser responsabilidad de los padres el uso y restricción de esas tecnologías</w:t>
      </w:r>
      <w:r w:rsidR="00FF6403" w:rsidRPr="00D508CA">
        <w:rPr>
          <w:rFonts w:ascii="Arial" w:eastAsia="TimesNewRomanPSMT" w:hAnsi="Arial" w:cs="Arial"/>
          <w:color w:val="231F20"/>
          <w:sz w:val="24"/>
          <w:szCs w:val="24"/>
        </w:rPr>
        <w:t xml:space="preserve">. </w:t>
      </w:r>
      <w:proofErr w:type="gramStart"/>
      <w:r w:rsidR="00FF6403" w:rsidRPr="00D508CA">
        <w:rPr>
          <w:rFonts w:ascii="Arial" w:eastAsia="TimesNewRomanPSMT" w:hAnsi="Arial" w:cs="Arial"/>
          <w:color w:val="231F20"/>
          <w:sz w:val="24"/>
          <w:szCs w:val="24"/>
        </w:rPr>
        <w:t>podrán</w:t>
      </w:r>
      <w:proofErr w:type="gramEnd"/>
      <w:r w:rsidR="00FF6403" w:rsidRPr="00D508CA">
        <w:rPr>
          <w:rFonts w:ascii="Arial" w:eastAsia="TimesNewRomanPSMT" w:hAnsi="Arial" w:cs="Arial"/>
          <w:color w:val="231F20"/>
          <w:sz w:val="24"/>
          <w:szCs w:val="24"/>
        </w:rPr>
        <w:t xml:space="preserve"> pedir consejo a los profesores.</w:t>
      </w:r>
      <w:commentRangeEnd w:id="38"/>
      <w:r w:rsidR="00970BFA">
        <w:rPr>
          <w:rStyle w:val="Refdecomentario"/>
        </w:rPr>
        <w:commentReference w:id="38"/>
      </w:r>
    </w:p>
    <w:p w:rsidR="0048304D" w:rsidRPr="00D508CA" w:rsidRDefault="0048304D" w:rsidP="00B810A6">
      <w:pPr>
        <w:autoSpaceDE w:val="0"/>
        <w:autoSpaceDN w:val="0"/>
        <w:adjustRightInd w:val="0"/>
        <w:spacing w:after="0" w:line="240" w:lineRule="auto"/>
        <w:jc w:val="both"/>
        <w:rPr>
          <w:rFonts w:ascii="Arial" w:eastAsia="TimesNewRomanPSMT" w:hAnsi="Arial" w:cs="Arial"/>
          <w:color w:val="231F20"/>
          <w:sz w:val="24"/>
          <w:szCs w:val="24"/>
        </w:rPr>
      </w:pPr>
    </w:p>
    <w:p w:rsidR="006913F3" w:rsidRPr="00D508CA" w:rsidRDefault="006913F3" w:rsidP="006913F3">
      <w:pPr>
        <w:jc w:val="both"/>
        <w:rPr>
          <w:rFonts w:ascii="Arial" w:hAnsi="Arial" w:cs="Arial"/>
          <w:sz w:val="24"/>
          <w:szCs w:val="24"/>
        </w:rPr>
      </w:pPr>
    </w:p>
    <w:p w:rsidR="00A71955" w:rsidRPr="00D508CA" w:rsidRDefault="006913F3" w:rsidP="00106471">
      <w:pPr>
        <w:jc w:val="both"/>
        <w:rPr>
          <w:rFonts w:ascii="Arial" w:hAnsi="Arial" w:cs="Arial"/>
          <w:b/>
          <w:sz w:val="24"/>
          <w:szCs w:val="24"/>
        </w:rPr>
      </w:pPr>
      <w:r w:rsidRPr="00D508CA">
        <w:rPr>
          <w:rFonts w:ascii="Arial" w:hAnsi="Arial" w:cs="Arial"/>
          <w:b/>
          <w:sz w:val="24"/>
          <w:szCs w:val="24"/>
        </w:rPr>
        <w:t>Conclusión</w:t>
      </w:r>
    </w:p>
    <w:p w:rsidR="006913F3" w:rsidRPr="00D508CA" w:rsidRDefault="006913F3" w:rsidP="00106471">
      <w:pPr>
        <w:jc w:val="both"/>
        <w:rPr>
          <w:rFonts w:ascii="Arial" w:hAnsi="Arial" w:cs="Arial"/>
          <w:sz w:val="24"/>
          <w:szCs w:val="24"/>
        </w:rPr>
      </w:pPr>
      <w:moveFromRangeStart w:id="39" w:author="Ana Maritza Vega Jauregui" w:date="2011-10-24T19:44:00Z" w:name="move307248815"/>
      <w:moveFrom w:id="40" w:author="Ana Maritza Vega Jauregui" w:date="2011-10-24T19:44:00Z">
        <w:r w:rsidRPr="00D508CA" w:rsidDel="00090B40">
          <w:rPr>
            <w:rFonts w:ascii="Arial" w:hAnsi="Arial" w:cs="Arial"/>
            <w:sz w:val="24"/>
            <w:szCs w:val="24"/>
          </w:rPr>
          <w:t>Como se sabe los niños de educación preescolar que se encuentran en sus primeras etapas de vida y pueden aprender mayor información del exterior que en ninguna otra edad de su vida futura. Es un aspecto importante a tomar en cuenta en el proceso educativo que imparten las escuelas, ya sean de gobierno o privadas</w:t>
        </w:r>
      </w:moveFrom>
      <w:moveFromRangeEnd w:id="39"/>
      <w:r w:rsidRPr="00D508CA">
        <w:rPr>
          <w:rFonts w:ascii="Arial" w:hAnsi="Arial" w:cs="Arial"/>
          <w:sz w:val="24"/>
          <w:szCs w:val="24"/>
        </w:rPr>
        <w:t>.</w:t>
      </w:r>
    </w:p>
    <w:p w:rsidR="00B810A6" w:rsidRPr="00D508CA" w:rsidRDefault="00482D5B" w:rsidP="00106471">
      <w:pPr>
        <w:jc w:val="both"/>
        <w:rPr>
          <w:rFonts w:ascii="Arial" w:hAnsi="Arial" w:cs="Arial"/>
          <w:sz w:val="24"/>
          <w:szCs w:val="24"/>
        </w:rPr>
      </w:pPr>
      <w:r w:rsidRPr="00D508CA">
        <w:rPr>
          <w:rFonts w:ascii="Arial" w:hAnsi="Arial" w:cs="Arial"/>
          <w:sz w:val="24"/>
          <w:szCs w:val="24"/>
        </w:rPr>
        <w:lastRenderedPageBreak/>
        <w:t>Tanto</w:t>
      </w:r>
      <w:r w:rsidR="00B810A6" w:rsidRPr="00D508CA">
        <w:rPr>
          <w:rFonts w:ascii="Arial" w:hAnsi="Arial" w:cs="Arial"/>
          <w:sz w:val="24"/>
          <w:szCs w:val="24"/>
        </w:rPr>
        <w:t xml:space="preserve"> la actualización de </w:t>
      </w:r>
      <w:r w:rsidRPr="00D508CA">
        <w:rPr>
          <w:rFonts w:ascii="Arial" w:hAnsi="Arial" w:cs="Arial"/>
          <w:sz w:val="24"/>
          <w:szCs w:val="24"/>
        </w:rPr>
        <w:t>información</w:t>
      </w:r>
      <w:r w:rsidR="00B810A6" w:rsidRPr="00D508CA">
        <w:rPr>
          <w:rFonts w:ascii="Arial" w:hAnsi="Arial" w:cs="Arial"/>
          <w:sz w:val="24"/>
          <w:szCs w:val="24"/>
        </w:rPr>
        <w:t xml:space="preserve"> como la actualización de tecnologías en el ámbito educativo </w:t>
      </w:r>
      <w:r w:rsidRPr="00D508CA">
        <w:rPr>
          <w:rFonts w:ascii="Arial" w:hAnsi="Arial" w:cs="Arial"/>
          <w:sz w:val="24"/>
          <w:szCs w:val="24"/>
        </w:rPr>
        <w:t>se convierten cada vez más</w:t>
      </w:r>
      <w:r w:rsidR="00B810A6" w:rsidRPr="00D508CA">
        <w:rPr>
          <w:rFonts w:ascii="Arial" w:hAnsi="Arial" w:cs="Arial"/>
          <w:sz w:val="24"/>
          <w:szCs w:val="24"/>
        </w:rPr>
        <w:t xml:space="preserve"> en una exigencia para la sociedad actual</w:t>
      </w:r>
      <w:r w:rsidRPr="00D508CA">
        <w:rPr>
          <w:rFonts w:ascii="Arial" w:hAnsi="Arial" w:cs="Arial"/>
          <w:sz w:val="24"/>
          <w:szCs w:val="24"/>
        </w:rPr>
        <w:t>,</w:t>
      </w:r>
      <w:r w:rsidR="00B810A6" w:rsidRPr="00D508CA">
        <w:rPr>
          <w:rFonts w:ascii="Arial" w:hAnsi="Arial" w:cs="Arial"/>
          <w:sz w:val="24"/>
          <w:szCs w:val="24"/>
        </w:rPr>
        <w:t xml:space="preserve"> lo cual es de lo que se deben preocupar las instituciones ya que es la formación que les trata impartir a los alumnos, </w:t>
      </w:r>
      <w:r w:rsidRPr="00D508CA">
        <w:rPr>
          <w:rFonts w:ascii="Arial" w:hAnsi="Arial" w:cs="Arial"/>
          <w:sz w:val="24"/>
          <w:szCs w:val="24"/>
        </w:rPr>
        <w:t xml:space="preserve">proporcionarle </w:t>
      </w:r>
      <w:r w:rsidR="00B810A6" w:rsidRPr="00D508CA">
        <w:rPr>
          <w:rFonts w:ascii="Arial" w:hAnsi="Arial" w:cs="Arial"/>
          <w:sz w:val="24"/>
          <w:szCs w:val="24"/>
        </w:rPr>
        <w:t xml:space="preserve"> herramientas para formarse como una perso</w:t>
      </w:r>
      <w:r w:rsidRPr="00D508CA">
        <w:rPr>
          <w:rFonts w:ascii="Arial" w:hAnsi="Arial" w:cs="Arial"/>
          <w:sz w:val="24"/>
          <w:szCs w:val="24"/>
        </w:rPr>
        <w:t>na competente en el mundo actual.</w:t>
      </w:r>
    </w:p>
    <w:p w:rsidR="00482D5B" w:rsidRPr="00D508CA" w:rsidRDefault="00482D5B" w:rsidP="00106471">
      <w:pPr>
        <w:jc w:val="both"/>
        <w:rPr>
          <w:rFonts w:ascii="Arial" w:hAnsi="Arial" w:cs="Arial"/>
          <w:sz w:val="24"/>
          <w:szCs w:val="24"/>
        </w:rPr>
      </w:pPr>
      <w:r w:rsidRPr="00D508CA">
        <w:rPr>
          <w:rFonts w:ascii="Arial" w:hAnsi="Arial" w:cs="Arial"/>
          <w:sz w:val="24"/>
          <w:szCs w:val="24"/>
        </w:rPr>
        <w:t>El psicólogo educativo debe enfocarse en la tarea de evaluar los conocimientos que se impartirán por medio de estas tecnologías y que tan recomendable son todas estas tecnologías para el desarrollo de la infancia en preescolar. Es posible que el mal uso de los niños ante estas tecnologías puedan traerles consecuencias negativas en cuanto a un aprendizaje sin productividad para su desarrollo, o peor aún, podría afectarle negativamente los aprendizajes que pudieran obtener.</w:t>
      </w:r>
    </w:p>
    <w:p w:rsidR="00482D5B" w:rsidRPr="00D508CA" w:rsidRDefault="00482D5B" w:rsidP="00106471">
      <w:pPr>
        <w:jc w:val="both"/>
        <w:rPr>
          <w:rFonts w:ascii="Arial" w:hAnsi="Arial" w:cs="Arial"/>
          <w:sz w:val="24"/>
          <w:szCs w:val="24"/>
        </w:rPr>
      </w:pPr>
      <w:r w:rsidRPr="00D508CA">
        <w:rPr>
          <w:rFonts w:ascii="Arial" w:hAnsi="Arial" w:cs="Arial"/>
          <w:sz w:val="24"/>
          <w:szCs w:val="24"/>
        </w:rPr>
        <w:t>Es por esto que es vital la apreciación psicológica en este tipo de impartición educativa, tanto el internet como las herramientas que ayudan a impartir conocimiento pueden utilizarse de una manera errónea donde el alumno</w:t>
      </w:r>
      <w:ins w:id="41" w:author="Ana Maritza Vega Jauregui" w:date="2011-10-24T19:41:00Z">
        <w:r w:rsidR="00970BFA">
          <w:rPr>
            <w:rFonts w:ascii="Arial" w:hAnsi="Arial" w:cs="Arial"/>
            <w:sz w:val="24"/>
            <w:szCs w:val="24"/>
          </w:rPr>
          <w:t xml:space="preserve"> y el docente</w:t>
        </w:r>
      </w:ins>
      <w:r w:rsidRPr="00D508CA">
        <w:rPr>
          <w:rFonts w:ascii="Arial" w:hAnsi="Arial" w:cs="Arial"/>
          <w:sz w:val="24"/>
          <w:szCs w:val="24"/>
        </w:rPr>
        <w:t xml:space="preserve"> confunda el objetivo y/o la mejor forma del buen uso de tales tecnologías. El psicólogo también puede hacer recomendación sobre temas </w:t>
      </w:r>
      <w:r w:rsidR="00D508CA" w:rsidRPr="00D508CA">
        <w:rPr>
          <w:rFonts w:ascii="Arial" w:hAnsi="Arial" w:cs="Arial"/>
          <w:sz w:val="24"/>
          <w:szCs w:val="24"/>
        </w:rPr>
        <w:t>convenientes</w:t>
      </w:r>
      <w:r w:rsidRPr="00D508CA">
        <w:rPr>
          <w:rFonts w:ascii="Arial" w:hAnsi="Arial" w:cs="Arial"/>
          <w:sz w:val="24"/>
          <w:szCs w:val="24"/>
        </w:rPr>
        <w:t xml:space="preserve"> para los de preescolar </w:t>
      </w:r>
      <w:r w:rsidR="00841D82" w:rsidRPr="00D508CA">
        <w:rPr>
          <w:rFonts w:ascii="Arial" w:hAnsi="Arial" w:cs="Arial"/>
          <w:sz w:val="24"/>
          <w:szCs w:val="24"/>
        </w:rPr>
        <w:t>y/</w:t>
      </w:r>
      <w:r w:rsidRPr="00D508CA">
        <w:rPr>
          <w:rFonts w:ascii="Arial" w:hAnsi="Arial" w:cs="Arial"/>
          <w:sz w:val="24"/>
          <w:szCs w:val="24"/>
        </w:rPr>
        <w:t>o formas de utilizar estas tecnologías para el beneficio del alumnado</w:t>
      </w:r>
      <w:r w:rsidR="00841D82" w:rsidRPr="00D508CA">
        <w:rPr>
          <w:rFonts w:ascii="Arial" w:hAnsi="Arial" w:cs="Arial"/>
          <w:sz w:val="24"/>
          <w:szCs w:val="24"/>
        </w:rPr>
        <w:t>. Los padres y profesores deben sentirse libres de pedir recomendaciones.</w:t>
      </w:r>
    </w:p>
    <w:p w:rsidR="00841D82" w:rsidRPr="00D508CA" w:rsidRDefault="00841D82" w:rsidP="00106471">
      <w:pPr>
        <w:autoSpaceDE w:val="0"/>
        <w:autoSpaceDN w:val="0"/>
        <w:adjustRightInd w:val="0"/>
        <w:spacing w:after="0" w:line="240" w:lineRule="auto"/>
        <w:jc w:val="both"/>
        <w:rPr>
          <w:rFonts w:ascii="Arial" w:eastAsia="TimesNewRomanPSMT" w:hAnsi="Arial" w:cs="Arial"/>
          <w:color w:val="231F20"/>
          <w:sz w:val="24"/>
          <w:szCs w:val="24"/>
        </w:rPr>
      </w:pPr>
      <w:r w:rsidRPr="00D508CA">
        <w:rPr>
          <w:rFonts w:ascii="Arial" w:eastAsia="TimesNewRomanPSMT" w:hAnsi="Arial" w:cs="Arial"/>
          <w:color w:val="231F20"/>
          <w:sz w:val="24"/>
          <w:szCs w:val="24"/>
        </w:rPr>
        <w:t>Algunas personas pueden pensar que las tecnologías en la educación pueden hacer a un lado a los profesores de su actividad, lo cual es una afirmación errónea. Al contrario, la actitud que tengan los profesores hacia las tecnologías, de su creatividad y más que nada sobre su formación pedagógica y tecnológica podrán ser aprovechadas por el docente para impartir con mucha mayor facilidad y claridad los conocimientos que esté dispuesto a impartir.</w:t>
      </w:r>
    </w:p>
    <w:p w:rsidR="00841D82" w:rsidRPr="00D508CA" w:rsidRDefault="00841D82" w:rsidP="00106471">
      <w:pPr>
        <w:autoSpaceDE w:val="0"/>
        <w:autoSpaceDN w:val="0"/>
        <w:adjustRightInd w:val="0"/>
        <w:spacing w:after="0" w:line="240" w:lineRule="auto"/>
        <w:jc w:val="both"/>
        <w:rPr>
          <w:rFonts w:ascii="Arial" w:eastAsia="TimesNewRomanPSMT" w:hAnsi="Arial" w:cs="Arial"/>
          <w:color w:val="231F20"/>
          <w:sz w:val="24"/>
          <w:szCs w:val="24"/>
        </w:rPr>
      </w:pPr>
    </w:p>
    <w:p w:rsidR="00841D82" w:rsidRPr="00D508CA" w:rsidRDefault="00D508CA" w:rsidP="00106471">
      <w:pPr>
        <w:autoSpaceDE w:val="0"/>
        <w:autoSpaceDN w:val="0"/>
        <w:adjustRightInd w:val="0"/>
        <w:spacing w:after="0" w:line="240" w:lineRule="auto"/>
        <w:jc w:val="both"/>
        <w:rPr>
          <w:rFonts w:ascii="Arial" w:eastAsia="TimesNewRomanPSMT" w:hAnsi="Arial" w:cs="Arial"/>
          <w:color w:val="231F20"/>
          <w:sz w:val="24"/>
          <w:szCs w:val="24"/>
        </w:rPr>
      </w:pPr>
      <w:proofErr w:type="gramStart"/>
      <w:r w:rsidRPr="00D508CA">
        <w:rPr>
          <w:rFonts w:ascii="Arial" w:eastAsia="TimesNewRomanPSMT" w:hAnsi="Arial" w:cs="Arial"/>
          <w:color w:val="231F20"/>
          <w:sz w:val="24"/>
          <w:szCs w:val="24"/>
        </w:rPr>
        <w:t>el</w:t>
      </w:r>
      <w:proofErr w:type="gramEnd"/>
      <w:r w:rsidRPr="00D508CA">
        <w:rPr>
          <w:rFonts w:ascii="Arial" w:eastAsia="TimesNewRomanPSMT" w:hAnsi="Arial" w:cs="Arial"/>
          <w:color w:val="231F20"/>
          <w:sz w:val="24"/>
          <w:szCs w:val="24"/>
        </w:rPr>
        <w:t xml:space="preserve"> trabajo del profesor será</w:t>
      </w:r>
      <w:r w:rsidR="00841D82" w:rsidRPr="00D508CA">
        <w:rPr>
          <w:rFonts w:ascii="Arial" w:eastAsia="TimesNewRomanPSMT" w:hAnsi="Arial" w:cs="Arial"/>
          <w:color w:val="231F20"/>
          <w:sz w:val="24"/>
          <w:szCs w:val="24"/>
        </w:rPr>
        <w:t xml:space="preserve"> </w:t>
      </w:r>
      <w:r w:rsidRPr="00D508CA">
        <w:rPr>
          <w:rFonts w:ascii="Arial" w:eastAsia="TimesNewRomanPSMT" w:hAnsi="Arial" w:cs="Arial"/>
          <w:color w:val="231F20"/>
          <w:sz w:val="24"/>
          <w:szCs w:val="24"/>
        </w:rPr>
        <w:t xml:space="preserve">más creativo y exigente. Estos cambios exigen al maestro a </w:t>
      </w:r>
      <w:r w:rsidR="001A3185" w:rsidRPr="00D508CA">
        <w:rPr>
          <w:rFonts w:ascii="Arial" w:eastAsia="TimesNewRomanPSMT" w:hAnsi="Arial" w:cs="Arial"/>
          <w:color w:val="231F20"/>
          <w:sz w:val="24"/>
          <w:szCs w:val="24"/>
        </w:rPr>
        <w:t>más</w:t>
      </w:r>
      <w:r w:rsidRPr="00D508CA">
        <w:rPr>
          <w:rFonts w:ascii="Arial" w:eastAsia="TimesNewRomanPSMT" w:hAnsi="Arial" w:cs="Arial"/>
          <w:color w:val="231F20"/>
          <w:sz w:val="24"/>
          <w:szCs w:val="24"/>
        </w:rPr>
        <w:t xml:space="preserve"> dedicación a su trabajo. </w:t>
      </w:r>
      <w:commentRangeStart w:id="42"/>
      <w:r w:rsidRPr="00D508CA">
        <w:rPr>
          <w:rFonts w:ascii="Arial" w:eastAsia="TimesNewRomanPSMT" w:hAnsi="Arial" w:cs="Arial"/>
          <w:color w:val="231F20"/>
          <w:sz w:val="24"/>
          <w:szCs w:val="24"/>
        </w:rPr>
        <w:t xml:space="preserve">Ya no será solo un orador o un instructor que se sabe la lección de clase, ahora será un asesor, un guía, un facilitador o mediador que debe conocer </w:t>
      </w:r>
      <w:commentRangeEnd w:id="42"/>
      <w:r w:rsidR="00090B40">
        <w:rPr>
          <w:rStyle w:val="Refdecomentario"/>
        </w:rPr>
        <w:commentReference w:id="42"/>
      </w:r>
      <w:r w:rsidRPr="00D508CA">
        <w:rPr>
          <w:rFonts w:ascii="Arial" w:eastAsia="TimesNewRomanPSMT" w:hAnsi="Arial" w:cs="Arial"/>
          <w:color w:val="231F20"/>
          <w:sz w:val="24"/>
          <w:szCs w:val="24"/>
        </w:rPr>
        <w:t>la capacidad de sus alumnos, de reconocer los recursos y materiales que tiene a la mano o en todo caso crear los propios con la ayuda de la tecnología.</w:t>
      </w:r>
    </w:p>
    <w:p w:rsidR="006913F3" w:rsidRPr="00D508CA" w:rsidRDefault="006913F3" w:rsidP="00106471">
      <w:pPr>
        <w:ind w:firstLine="708"/>
        <w:jc w:val="both"/>
        <w:rPr>
          <w:rFonts w:ascii="Arial" w:hAnsi="Arial" w:cs="Arial"/>
          <w:sz w:val="24"/>
          <w:szCs w:val="24"/>
        </w:rPr>
      </w:pPr>
    </w:p>
    <w:p w:rsidR="006913F3" w:rsidRPr="00D508CA" w:rsidRDefault="006913F3" w:rsidP="00106471">
      <w:pPr>
        <w:jc w:val="both"/>
        <w:rPr>
          <w:rFonts w:ascii="Arial" w:hAnsi="Arial" w:cs="Arial"/>
          <w:sz w:val="24"/>
          <w:szCs w:val="24"/>
        </w:rPr>
      </w:pPr>
      <w:r w:rsidRPr="00D508CA">
        <w:rPr>
          <w:rFonts w:ascii="Arial" w:hAnsi="Arial" w:cs="Arial"/>
          <w:sz w:val="24"/>
          <w:szCs w:val="24"/>
        </w:rPr>
        <w:t xml:space="preserve">Se </w:t>
      </w:r>
      <w:r w:rsidR="00D508CA" w:rsidRPr="00D508CA">
        <w:rPr>
          <w:rFonts w:ascii="Arial" w:hAnsi="Arial" w:cs="Arial"/>
          <w:sz w:val="24"/>
          <w:szCs w:val="24"/>
        </w:rPr>
        <w:t>está</w:t>
      </w:r>
      <w:r w:rsidRPr="00D508CA">
        <w:rPr>
          <w:rFonts w:ascii="Arial" w:hAnsi="Arial" w:cs="Arial"/>
          <w:sz w:val="24"/>
          <w:szCs w:val="24"/>
        </w:rPr>
        <w:t xml:space="preserve"> </w:t>
      </w:r>
      <w:r w:rsidR="00D508CA" w:rsidRPr="00D508CA">
        <w:rPr>
          <w:rFonts w:ascii="Arial" w:hAnsi="Arial" w:cs="Arial"/>
          <w:sz w:val="24"/>
          <w:szCs w:val="24"/>
        </w:rPr>
        <w:t>consciente de</w:t>
      </w:r>
      <w:r w:rsidRPr="00D508CA">
        <w:rPr>
          <w:rFonts w:ascii="Arial" w:hAnsi="Arial" w:cs="Arial"/>
          <w:sz w:val="24"/>
          <w:szCs w:val="24"/>
        </w:rPr>
        <w:t xml:space="preserve"> que algunas de estas herramientas son de mayor alcance para algunas instituciones que otras</w:t>
      </w:r>
      <w:r w:rsidR="00D508CA" w:rsidRPr="00D508CA">
        <w:rPr>
          <w:rFonts w:ascii="Arial" w:hAnsi="Arial" w:cs="Arial"/>
          <w:sz w:val="24"/>
          <w:szCs w:val="24"/>
        </w:rPr>
        <w:t>,</w:t>
      </w:r>
      <w:r w:rsidRPr="00D508CA">
        <w:rPr>
          <w:rFonts w:ascii="Arial" w:hAnsi="Arial" w:cs="Arial"/>
          <w:sz w:val="24"/>
          <w:szCs w:val="24"/>
        </w:rPr>
        <w:t xml:space="preserve"> es por esto que cada </w:t>
      </w:r>
      <w:r w:rsidR="00106471">
        <w:rPr>
          <w:rFonts w:ascii="Arial" w:hAnsi="Arial" w:cs="Arial"/>
          <w:sz w:val="24"/>
          <w:szCs w:val="24"/>
        </w:rPr>
        <w:t>institución</w:t>
      </w:r>
      <w:r w:rsidR="00D508CA" w:rsidRPr="00D508CA">
        <w:rPr>
          <w:rFonts w:ascii="Arial" w:hAnsi="Arial" w:cs="Arial"/>
          <w:sz w:val="24"/>
          <w:szCs w:val="24"/>
        </w:rPr>
        <w:t xml:space="preserve"> </w:t>
      </w:r>
      <w:r w:rsidRPr="00D508CA">
        <w:rPr>
          <w:rFonts w:ascii="Arial" w:hAnsi="Arial" w:cs="Arial"/>
          <w:sz w:val="24"/>
          <w:szCs w:val="24"/>
        </w:rPr>
        <w:t>deberá contemplar sus posibilidades teniendo en cuenta que cualquiera de estas herramientas serán siempre un avance para las los alumnos de educación preescolar y para su formación posterior.</w:t>
      </w:r>
    </w:p>
    <w:p w:rsidR="006913F3" w:rsidRDefault="006913F3" w:rsidP="006913F3">
      <w:pPr>
        <w:jc w:val="both"/>
        <w:rPr>
          <w:rFonts w:ascii="Arial" w:hAnsi="Arial" w:cs="Arial"/>
          <w:sz w:val="24"/>
          <w:szCs w:val="24"/>
        </w:rPr>
      </w:pPr>
    </w:p>
    <w:p w:rsidR="00D508CA" w:rsidRDefault="00D508CA" w:rsidP="006913F3">
      <w:pPr>
        <w:jc w:val="both"/>
        <w:rPr>
          <w:rFonts w:ascii="Arial" w:hAnsi="Arial" w:cs="Arial"/>
          <w:b/>
          <w:sz w:val="24"/>
          <w:szCs w:val="24"/>
        </w:rPr>
      </w:pPr>
      <w:r w:rsidRPr="00D508CA">
        <w:rPr>
          <w:rFonts w:ascii="Arial" w:hAnsi="Arial" w:cs="Arial"/>
          <w:b/>
          <w:sz w:val="24"/>
          <w:szCs w:val="24"/>
        </w:rPr>
        <w:t>Bibliografía:</w:t>
      </w:r>
    </w:p>
    <w:p w:rsidR="00D508CA" w:rsidRPr="00106471" w:rsidRDefault="00106471" w:rsidP="006913F3">
      <w:pPr>
        <w:jc w:val="both"/>
        <w:rPr>
          <w:rFonts w:ascii="Arial" w:hAnsi="Arial" w:cs="Arial"/>
          <w:sz w:val="24"/>
          <w:szCs w:val="24"/>
        </w:rPr>
      </w:pPr>
      <w:r w:rsidRPr="00106471">
        <w:rPr>
          <w:rFonts w:ascii="Arial" w:hAnsi="Arial" w:cs="Arial"/>
          <w:sz w:val="24"/>
          <w:szCs w:val="24"/>
        </w:rPr>
        <w:lastRenderedPageBreak/>
        <w:t xml:space="preserve">Laborda, </w:t>
      </w:r>
      <w:commentRangeStart w:id="43"/>
      <w:r w:rsidRPr="00106471">
        <w:rPr>
          <w:rFonts w:ascii="Arial" w:hAnsi="Arial" w:cs="Arial"/>
          <w:sz w:val="24"/>
          <w:szCs w:val="24"/>
        </w:rPr>
        <w:t xml:space="preserve">Martín (2005). </w:t>
      </w:r>
      <w:r w:rsidRPr="00106471">
        <w:rPr>
          <w:rFonts w:ascii="Arial" w:hAnsi="Arial" w:cs="Arial"/>
          <w:i/>
          <w:sz w:val="24"/>
          <w:szCs w:val="24"/>
        </w:rPr>
        <w:t xml:space="preserve">Las nuevas tecnologías en la educación. </w:t>
      </w:r>
      <w:r w:rsidRPr="00106471">
        <w:rPr>
          <w:rFonts w:ascii="Arial" w:hAnsi="Arial" w:cs="Arial"/>
          <w:sz w:val="24"/>
          <w:szCs w:val="24"/>
        </w:rPr>
        <w:t>Madrid</w:t>
      </w:r>
      <w:commentRangeEnd w:id="43"/>
      <w:r w:rsidR="00090B40">
        <w:rPr>
          <w:rStyle w:val="Refdecomentario"/>
        </w:rPr>
        <w:commentReference w:id="43"/>
      </w:r>
    </w:p>
    <w:p w:rsidR="00D508CA" w:rsidRPr="00B810A6" w:rsidRDefault="00D508CA" w:rsidP="006913F3">
      <w:pPr>
        <w:jc w:val="both"/>
        <w:rPr>
          <w:rFonts w:ascii="Arial" w:hAnsi="Arial" w:cs="Arial"/>
          <w:sz w:val="24"/>
          <w:szCs w:val="24"/>
        </w:rPr>
      </w:pPr>
    </w:p>
    <w:p w:rsidR="006913F3" w:rsidRPr="00B810A6" w:rsidRDefault="006913F3" w:rsidP="006913F3">
      <w:pPr>
        <w:ind w:firstLine="708"/>
        <w:jc w:val="both"/>
        <w:rPr>
          <w:rFonts w:ascii="Arial" w:hAnsi="Arial" w:cs="Arial"/>
          <w:sz w:val="24"/>
          <w:szCs w:val="24"/>
        </w:rPr>
      </w:pPr>
    </w:p>
    <w:p w:rsidR="00A71955" w:rsidRPr="00B810A6" w:rsidRDefault="00A71955" w:rsidP="006913F3">
      <w:pPr>
        <w:ind w:firstLine="708"/>
        <w:jc w:val="both"/>
        <w:rPr>
          <w:rFonts w:ascii="Arial" w:hAnsi="Arial" w:cs="Arial"/>
          <w:sz w:val="24"/>
          <w:szCs w:val="24"/>
        </w:rPr>
      </w:pPr>
    </w:p>
    <w:sectPr w:rsidR="00A71955" w:rsidRPr="00B810A6" w:rsidSect="00190517">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5" w:author="Ana Maritza Vega Jauregui" w:date="2011-10-24T19:46:00Z" w:initials="AMVJ">
    <w:p w:rsidR="00090B40" w:rsidRDefault="00090B40">
      <w:pPr>
        <w:pStyle w:val="Textocomentario"/>
      </w:pPr>
      <w:r>
        <w:rPr>
          <w:rStyle w:val="Refdecomentario"/>
        </w:rPr>
        <w:annotationRef/>
      </w:r>
      <w:r>
        <w:t>Creo que este párrafo queda mejor aquí porque es más una justificación ¿Qué opinas?</w:t>
      </w:r>
    </w:p>
  </w:comment>
  <w:comment w:id="22" w:author="Ana Maritza Vega Jauregui" w:date="2011-10-24T19:34:00Z" w:initials="AMVJ">
    <w:p w:rsidR="00970BFA" w:rsidRDefault="00970BFA">
      <w:pPr>
        <w:pStyle w:val="Textocomentario"/>
      </w:pPr>
      <w:r>
        <w:rPr>
          <w:rStyle w:val="Refdecomentario"/>
        </w:rPr>
        <w:annotationRef/>
      </w:r>
      <w:r>
        <w:t xml:space="preserve">Puedes reforzarlo con lo que dice la Ley de educación </w:t>
      </w:r>
    </w:p>
  </w:comment>
  <w:comment w:id="36" w:author="Ana Maritza Vega Jauregui" w:date="2011-10-24T19:38:00Z" w:initials="AMVJ">
    <w:p w:rsidR="00970BFA" w:rsidRDefault="00970BFA">
      <w:pPr>
        <w:pStyle w:val="Textocomentario"/>
      </w:pPr>
      <w:r>
        <w:rPr>
          <w:rStyle w:val="Refdecomentario"/>
        </w:rPr>
        <w:annotationRef/>
      </w:r>
      <w:r>
        <w:t>Es un poco repetitivo , busca sinónimos</w:t>
      </w:r>
    </w:p>
  </w:comment>
  <w:comment w:id="38" w:author="Ana Maritza Vega Jauregui" w:date="2011-10-24T19:39:00Z" w:initials="AMVJ">
    <w:p w:rsidR="00970BFA" w:rsidRDefault="00970BFA">
      <w:pPr>
        <w:pStyle w:val="Textocomentario"/>
      </w:pPr>
      <w:r>
        <w:rPr>
          <w:rStyle w:val="Refdecomentario"/>
        </w:rPr>
        <w:annotationRef/>
      </w:r>
      <w:r>
        <w:t>Se podrá enseñar a los niños a identificar páginas inadecuadas?</w:t>
      </w:r>
    </w:p>
  </w:comment>
  <w:comment w:id="42" w:author="Ana Maritza Vega Jauregui" w:date="2011-10-24T19:43:00Z" w:initials="AMVJ">
    <w:p w:rsidR="00090B40" w:rsidRDefault="00090B40">
      <w:pPr>
        <w:pStyle w:val="Textocomentario"/>
      </w:pPr>
      <w:r>
        <w:rPr>
          <w:rStyle w:val="Refdecomentario"/>
        </w:rPr>
        <w:annotationRef/>
      </w:r>
      <w:r>
        <w:t>Con qué modelos educativos se relaciona?</w:t>
      </w:r>
    </w:p>
  </w:comment>
  <w:comment w:id="43" w:author="Ana Maritza Vega Jauregui" w:date="2011-10-24T19:43:00Z" w:initials="AMVJ">
    <w:p w:rsidR="00090B40" w:rsidRDefault="00090B40">
      <w:pPr>
        <w:pStyle w:val="Textocomentario"/>
      </w:pPr>
      <w:r>
        <w:rPr>
          <w:rStyle w:val="Refdecomentario"/>
        </w:rPr>
        <w:annotationRef/>
      </w:r>
      <w:r>
        <w:t>Una sola fuente no es válida</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trackRevisions/>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008"/>
    <w:rsid w:val="00055637"/>
    <w:rsid w:val="00090B40"/>
    <w:rsid w:val="00106471"/>
    <w:rsid w:val="00190517"/>
    <w:rsid w:val="001A3185"/>
    <w:rsid w:val="0026681C"/>
    <w:rsid w:val="003B7449"/>
    <w:rsid w:val="00482D5B"/>
    <w:rsid w:val="0048304D"/>
    <w:rsid w:val="006913F3"/>
    <w:rsid w:val="00823C68"/>
    <w:rsid w:val="00841448"/>
    <w:rsid w:val="00841D82"/>
    <w:rsid w:val="00970BFA"/>
    <w:rsid w:val="00A338A5"/>
    <w:rsid w:val="00A71955"/>
    <w:rsid w:val="00B610A2"/>
    <w:rsid w:val="00B810A6"/>
    <w:rsid w:val="00BC6008"/>
    <w:rsid w:val="00C2703D"/>
    <w:rsid w:val="00D508CA"/>
    <w:rsid w:val="00E91359"/>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810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0A6"/>
    <w:rPr>
      <w:rFonts w:ascii="Tahoma" w:hAnsi="Tahoma" w:cs="Tahoma"/>
      <w:sz w:val="16"/>
      <w:szCs w:val="16"/>
    </w:rPr>
  </w:style>
  <w:style w:type="character" w:styleId="Refdecomentario">
    <w:name w:val="annotation reference"/>
    <w:basedOn w:val="Fuentedeprrafopredeter"/>
    <w:uiPriority w:val="99"/>
    <w:semiHidden/>
    <w:unhideWhenUsed/>
    <w:rsid w:val="00970BFA"/>
    <w:rPr>
      <w:sz w:val="16"/>
      <w:szCs w:val="16"/>
    </w:rPr>
  </w:style>
  <w:style w:type="paragraph" w:styleId="Textocomentario">
    <w:name w:val="annotation text"/>
    <w:basedOn w:val="Normal"/>
    <w:link w:val="TextocomentarioCar"/>
    <w:uiPriority w:val="99"/>
    <w:semiHidden/>
    <w:unhideWhenUsed/>
    <w:rsid w:val="00970BF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70BFA"/>
    <w:rPr>
      <w:sz w:val="20"/>
      <w:szCs w:val="20"/>
    </w:rPr>
  </w:style>
  <w:style w:type="paragraph" w:styleId="Asuntodelcomentario">
    <w:name w:val="annotation subject"/>
    <w:basedOn w:val="Textocomentario"/>
    <w:next w:val="Textocomentario"/>
    <w:link w:val="AsuntodelcomentarioCar"/>
    <w:uiPriority w:val="99"/>
    <w:semiHidden/>
    <w:unhideWhenUsed/>
    <w:rsid w:val="00970BFA"/>
    <w:rPr>
      <w:b/>
      <w:bCs/>
    </w:rPr>
  </w:style>
  <w:style w:type="character" w:customStyle="1" w:styleId="AsuntodelcomentarioCar">
    <w:name w:val="Asunto del comentario Car"/>
    <w:basedOn w:val="TextocomentarioCar"/>
    <w:link w:val="Asuntodelcomentario"/>
    <w:uiPriority w:val="99"/>
    <w:semiHidden/>
    <w:rsid w:val="00970BF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810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810A6"/>
    <w:rPr>
      <w:rFonts w:ascii="Tahoma" w:hAnsi="Tahoma" w:cs="Tahoma"/>
      <w:sz w:val="16"/>
      <w:szCs w:val="16"/>
    </w:rPr>
  </w:style>
  <w:style w:type="character" w:styleId="Refdecomentario">
    <w:name w:val="annotation reference"/>
    <w:basedOn w:val="Fuentedeprrafopredeter"/>
    <w:uiPriority w:val="99"/>
    <w:semiHidden/>
    <w:unhideWhenUsed/>
    <w:rsid w:val="00970BFA"/>
    <w:rPr>
      <w:sz w:val="16"/>
      <w:szCs w:val="16"/>
    </w:rPr>
  </w:style>
  <w:style w:type="paragraph" w:styleId="Textocomentario">
    <w:name w:val="annotation text"/>
    <w:basedOn w:val="Normal"/>
    <w:link w:val="TextocomentarioCar"/>
    <w:uiPriority w:val="99"/>
    <w:semiHidden/>
    <w:unhideWhenUsed/>
    <w:rsid w:val="00970BF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70BFA"/>
    <w:rPr>
      <w:sz w:val="20"/>
      <w:szCs w:val="20"/>
    </w:rPr>
  </w:style>
  <w:style w:type="paragraph" w:styleId="Asuntodelcomentario">
    <w:name w:val="annotation subject"/>
    <w:basedOn w:val="Textocomentario"/>
    <w:next w:val="Textocomentario"/>
    <w:link w:val="AsuntodelcomentarioCar"/>
    <w:uiPriority w:val="99"/>
    <w:semiHidden/>
    <w:unhideWhenUsed/>
    <w:rsid w:val="00970BFA"/>
    <w:rPr>
      <w:b/>
      <w:bCs/>
    </w:rPr>
  </w:style>
  <w:style w:type="character" w:customStyle="1" w:styleId="AsuntodelcomentarioCar">
    <w:name w:val="Asunto del comentario Car"/>
    <w:basedOn w:val="TextocomentarioCar"/>
    <w:link w:val="Asuntodelcomentario"/>
    <w:uiPriority w:val="99"/>
    <w:semiHidden/>
    <w:rsid w:val="00970B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1476</Words>
  <Characters>8119</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Ana Maritza Vega Jauregui</cp:lastModifiedBy>
  <cp:revision>3</cp:revision>
  <dcterms:created xsi:type="dcterms:W3CDTF">2011-10-13T20:27:00Z</dcterms:created>
  <dcterms:modified xsi:type="dcterms:W3CDTF">2011-10-25T00:49:00Z</dcterms:modified>
</cp:coreProperties>
</file>